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0F84E" w14:textId="77777777" w:rsidR="006507E6" w:rsidRPr="00FA4FBF" w:rsidRDefault="006507E6" w:rsidP="006507E6">
      <w:pPr>
        <w:pStyle w:val="a3"/>
        <w:widowControl w:val="0"/>
        <w:spacing w:after="160" w:line="240" w:lineRule="auto"/>
        <w:jc w:val="right"/>
        <w:rPr>
          <w:rFonts w:ascii="GHEA Grapalat" w:hAnsi="GHEA Grapalat"/>
          <w:sz w:val="22"/>
          <w:szCs w:val="22"/>
        </w:rPr>
      </w:pPr>
      <w:r w:rsidRPr="00FA4FBF">
        <w:rPr>
          <w:rFonts w:ascii="GHEA Grapalat" w:hAnsi="GHEA Grapalat"/>
          <w:sz w:val="22"/>
          <w:szCs w:val="22"/>
        </w:rPr>
        <w:t>Приложение №10</w:t>
      </w:r>
    </w:p>
    <w:p w14:paraId="1ED298A0" w14:textId="77777777" w:rsidR="006507E6" w:rsidRPr="00FA4FBF" w:rsidRDefault="006507E6" w:rsidP="006507E6">
      <w:pPr>
        <w:pStyle w:val="a3"/>
        <w:widowControl w:val="0"/>
        <w:spacing w:after="160" w:line="240" w:lineRule="auto"/>
        <w:jc w:val="right"/>
        <w:rPr>
          <w:rFonts w:ascii="GHEA Grapalat" w:hAnsi="GHEA Grapalat"/>
          <w:sz w:val="22"/>
          <w:szCs w:val="22"/>
        </w:rPr>
      </w:pPr>
      <w:r w:rsidRPr="00FA4FBF">
        <w:rPr>
          <w:rFonts w:ascii="GHEA Grapalat" w:hAnsi="GHEA Grapalat"/>
          <w:sz w:val="22"/>
          <w:szCs w:val="22"/>
        </w:rPr>
        <w:t>к приказу Министра финансов РА</w:t>
      </w:r>
    </w:p>
    <w:p w14:paraId="1035EA79" w14:textId="77777777" w:rsidR="006507E6" w:rsidRPr="00FA4FBF" w:rsidRDefault="006507E6" w:rsidP="006507E6">
      <w:pPr>
        <w:pStyle w:val="a3"/>
        <w:widowControl w:val="0"/>
        <w:spacing w:after="160" w:line="240" w:lineRule="auto"/>
        <w:ind w:firstLine="0"/>
        <w:jc w:val="right"/>
        <w:rPr>
          <w:rFonts w:ascii="GHEA Grapalat" w:hAnsi="GHEA Grapalat"/>
          <w:sz w:val="22"/>
          <w:szCs w:val="22"/>
        </w:rPr>
      </w:pPr>
      <w:r w:rsidRPr="00FA4FBF">
        <w:rPr>
          <w:rFonts w:ascii="GHEA Grapalat" w:hAnsi="GHEA Grapalat"/>
          <w:sz w:val="22"/>
          <w:szCs w:val="22"/>
        </w:rPr>
        <w:t>от 09  декабря  2025 года № 427-A</w:t>
      </w:r>
    </w:p>
    <w:p w14:paraId="0FA9FC95"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74BA78A" w14:textId="50E6F4EE"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831085">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18F3E77E" w14:textId="4A8789AB"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71A06">
        <w:rPr>
          <w:rFonts w:ascii="GHEA Grapalat" w:hAnsi="GHEA Grapalat"/>
          <w:i w:val="0"/>
          <w:sz w:val="24"/>
          <w:szCs w:val="24"/>
          <w:lang w:val="hy-AM"/>
        </w:rPr>
        <w:t>27</w:t>
      </w:r>
      <w:r w:rsidRPr="009044F1">
        <w:rPr>
          <w:rFonts w:ascii="GHEA Grapalat" w:hAnsi="GHEA Grapalat"/>
          <w:i w:val="0"/>
          <w:sz w:val="24"/>
          <w:szCs w:val="24"/>
        </w:rPr>
        <w:t>" "</w:t>
      </w:r>
      <w:r w:rsidR="00271A06">
        <w:rPr>
          <w:rFonts w:ascii="GHEA Grapalat" w:hAnsi="GHEA Grapalat"/>
          <w:i w:val="0"/>
          <w:sz w:val="24"/>
          <w:szCs w:val="24"/>
          <w:lang w:val="hy-AM"/>
        </w:rPr>
        <w:t>02</w:t>
      </w:r>
      <w:r w:rsidRPr="009044F1">
        <w:rPr>
          <w:rFonts w:ascii="GHEA Grapalat" w:hAnsi="GHEA Grapalat"/>
          <w:i w:val="0"/>
          <w:sz w:val="24"/>
          <w:szCs w:val="24"/>
        </w:rPr>
        <w:t>" 20</w:t>
      </w:r>
      <w:r w:rsidR="0013504B">
        <w:rPr>
          <w:rFonts w:ascii="GHEA Grapalat" w:hAnsi="GHEA Grapalat"/>
          <w:i w:val="0"/>
          <w:sz w:val="24"/>
          <w:szCs w:val="24"/>
          <w:lang w:val="hy-AM"/>
        </w:rPr>
        <w:t>2</w:t>
      </w:r>
      <w:r w:rsidR="00271A06">
        <w:rPr>
          <w:rFonts w:ascii="GHEA Grapalat" w:hAnsi="GHEA Grapalat"/>
          <w:i w:val="0"/>
          <w:sz w:val="24"/>
          <w:szCs w:val="24"/>
          <w:lang w:val="hy-AM"/>
        </w:rPr>
        <w:t>6</w:t>
      </w:r>
      <w:r w:rsidR="0013504B">
        <w:rPr>
          <w:rFonts w:ascii="GHEA Grapalat" w:hAnsi="GHEA Grapalat"/>
          <w:i w:val="0"/>
          <w:sz w:val="24"/>
          <w:szCs w:val="24"/>
          <w:lang w:val="hy-AM"/>
        </w:rPr>
        <w:t xml:space="preserve"> </w:t>
      </w:r>
      <w:r w:rsidRPr="009044F1">
        <w:rPr>
          <w:rFonts w:ascii="GHEA Grapalat" w:hAnsi="GHEA Grapalat"/>
          <w:i w:val="0"/>
          <w:sz w:val="24"/>
          <w:szCs w:val="24"/>
        </w:rPr>
        <w:t>г</w:t>
      </w:r>
      <w:r w:rsidRPr="002B0A68">
        <w:rPr>
          <w:rFonts w:ascii="GHEA Grapalat" w:hAnsi="GHEA Grapalat"/>
          <w:i w:val="0"/>
          <w:sz w:val="24"/>
          <w:szCs w:val="24"/>
        </w:rPr>
        <w:t>ода "</w:t>
      </w:r>
      <w:r w:rsidR="0013504B" w:rsidRPr="002B0A68">
        <w:rPr>
          <w:rFonts w:ascii="GHEA Grapalat" w:hAnsi="GHEA Grapalat"/>
          <w:i w:val="0"/>
          <w:sz w:val="24"/>
          <w:szCs w:val="24"/>
          <w:lang w:val="af-ZA"/>
        </w:rPr>
        <w:t xml:space="preserve"> N1</w:t>
      </w:r>
      <w:r w:rsidRPr="009044F1">
        <w:rPr>
          <w:rFonts w:ascii="GHEA Grapalat" w:hAnsi="GHEA Grapalat"/>
          <w:i w:val="0"/>
          <w:sz w:val="24"/>
          <w:szCs w:val="24"/>
        </w:rPr>
        <w:t xml:space="preserve">" </w:t>
      </w:r>
    </w:p>
    <w:p w14:paraId="60048BA3" w14:textId="4E9DBB85" w:rsidR="0091042F" w:rsidRPr="0044640F" w:rsidRDefault="0006703E" w:rsidP="00B46D58">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72BE6">
        <w:rPr>
          <w:rFonts w:ascii="GHEA Grapalat" w:hAnsi="GHEA Grapalat"/>
          <w:i w:val="0"/>
          <w:sz w:val="24"/>
          <w:szCs w:val="24"/>
        </w:rPr>
        <w:t>GKMPEK-GH-TsDzB-26/04</w:t>
      </w:r>
    </w:p>
    <w:p w14:paraId="62715112" w14:textId="4821F957" w:rsidR="003375B4" w:rsidRPr="00A8319E" w:rsidRDefault="003375B4" w:rsidP="003375B4">
      <w:pPr>
        <w:pStyle w:val="a3"/>
        <w:widowControl w:val="0"/>
        <w:spacing w:line="240" w:lineRule="auto"/>
        <w:ind w:firstLine="709"/>
        <w:jc w:val="left"/>
        <w:rPr>
          <w:rFonts w:ascii="GHEA Grapalat" w:hAnsi="GHEA Grapalat"/>
          <w:i w:val="0"/>
          <w:sz w:val="22"/>
          <w:szCs w:val="22"/>
        </w:rPr>
      </w:pPr>
      <w:r w:rsidRPr="006B3F25">
        <w:rPr>
          <w:rFonts w:ascii="GHEA Grapalat" w:hAnsi="GHEA Grapalat"/>
          <w:i w:val="0"/>
          <w:sz w:val="22"/>
          <w:szCs w:val="22"/>
        </w:rPr>
        <w:t xml:space="preserve">Заказчик </w:t>
      </w:r>
      <w:r w:rsidR="00BA29B9">
        <w:rPr>
          <w:rFonts w:ascii="GHEA Grapalat" w:hAnsi="GHEA Grapalat"/>
          <w:i w:val="0"/>
          <w:sz w:val="22"/>
          <w:szCs w:val="22"/>
        </w:rPr>
        <w:t>“ГНКО “ГЮМРИЙСКИЙ ГОСУДАРСТВЕННЫЙ МУЗЫКАЛЬНЫЙ КОЛЛЕДЖ КАРА-МУРЗА”</w:t>
      </w:r>
      <w:r w:rsidRPr="006B3F25">
        <w:rPr>
          <w:rFonts w:ascii="GHEA Grapalat" w:hAnsi="GHEA Grapalat"/>
          <w:i w:val="0"/>
          <w:sz w:val="22"/>
          <w:szCs w:val="22"/>
        </w:rPr>
        <w:t>, находящийся по адресу:_</w:t>
      </w:r>
      <w:r w:rsidRPr="006B3F25">
        <w:rPr>
          <w:i w:val="0"/>
          <w:sz w:val="22"/>
          <w:szCs w:val="22"/>
        </w:rPr>
        <w:t xml:space="preserve"> </w:t>
      </w:r>
      <w:bookmarkStart w:id="0" w:name="_Hlk140139869"/>
      <w:r w:rsidRPr="00A8319E">
        <w:rPr>
          <w:rFonts w:ascii="GHEA Grapalat" w:hAnsi="GHEA Grapalat"/>
          <w:i w:val="0"/>
          <w:sz w:val="22"/>
          <w:szCs w:val="22"/>
        </w:rPr>
        <w:t xml:space="preserve">РА Ширакская область, </w:t>
      </w:r>
      <w:r w:rsidR="008171CE" w:rsidRPr="00A8319E">
        <w:rPr>
          <w:rFonts w:ascii="GHEA Grapalat" w:hAnsi="GHEA Grapalat"/>
          <w:i w:val="0"/>
          <w:sz w:val="22"/>
          <w:szCs w:val="22"/>
        </w:rPr>
        <w:t xml:space="preserve">РА Ширакская область, </w:t>
      </w:r>
      <w:proofErr w:type="spellStart"/>
      <w:r w:rsidR="008171CE" w:rsidRPr="00A8319E">
        <w:rPr>
          <w:rFonts w:ascii="GHEA Grapalat" w:hAnsi="GHEA Grapalat"/>
          <w:i w:val="0"/>
          <w:sz w:val="22"/>
          <w:szCs w:val="22"/>
        </w:rPr>
        <w:t>г.Гюмри</w:t>
      </w:r>
      <w:proofErr w:type="spellEnd"/>
      <w:r w:rsidR="008171CE" w:rsidRPr="00A8319E">
        <w:rPr>
          <w:rFonts w:ascii="GHEA Grapalat" w:hAnsi="GHEA Grapalat"/>
          <w:i w:val="0"/>
          <w:sz w:val="22"/>
          <w:szCs w:val="22"/>
        </w:rPr>
        <w:t>, Гукасян 30</w:t>
      </w:r>
      <w:r w:rsidR="008171CE" w:rsidRPr="00A8319E">
        <w:rPr>
          <w:rFonts w:ascii="GHEA Grapalat" w:hAnsi="GHEA Grapalat"/>
          <w:i w:val="0"/>
          <w:sz w:val="22"/>
          <w:szCs w:val="22"/>
          <w:lang w:val="hy-AM"/>
        </w:rPr>
        <w:t xml:space="preserve"> </w:t>
      </w:r>
      <w:r w:rsidRPr="00A8319E">
        <w:rPr>
          <w:rFonts w:ascii="GHEA Grapalat" w:hAnsi="GHEA Grapalat"/>
          <w:i w:val="0"/>
          <w:sz w:val="22"/>
          <w:szCs w:val="22"/>
        </w:rPr>
        <w:t xml:space="preserve">. </w:t>
      </w:r>
    </w:p>
    <w:bookmarkEnd w:id="0"/>
    <w:p w14:paraId="304004FE" w14:textId="34478485" w:rsidR="003375B4" w:rsidRPr="006B3F25" w:rsidRDefault="003375B4" w:rsidP="003375B4">
      <w:pPr>
        <w:pStyle w:val="a3"/>
        <w:widowControl w:val="0"/>
        <w:spacing w:after="160" w:line="240" w:lineRule="auto"/>
        <w:ind w:firstLine="0"/>
        <w:rPr>
          <w:rFonts w:ascii="GHEA Grapalat" w:hAnsi="GHEA Grapalat"/>
          <w:i w:val="0"/>
          <w:sz w:val="22"/>
          <w:szCs w:val="22"/>
          <w:lang w:val="hy-AM"/>
        </w:rPr>
      </w:pPr>
      <w:r w:rsidRPr="006B3F25">
        <w:rPr>
          <w:rFonts w:ascii="GHEA Grapalat" w:hAnsi="GHEA Grapalat"/>
          <w:i w:val="0"/>
          <w:sz w:val="22"/>
          <w:szCs w:val="22"/>
        </w:rPr>
        <w:t>объявляет об запроса котировки, который проводится одним этапом</w:t>
      </w:r>
      <w:r w:rsidRPr="006B3F25">
        <w:rPr>
          <w:rFonts w:ascii="GHEA Grapalat" w:hAnsi="GHEA Grapalat"/>
          <w:i w:val="0"/>
          <w:sz w:val="22"/>
          <w:szCs w:val="22"/>
          <w:lang w:val="hy-AM"/>
        </w:rPr>
        <w:t>.</w:t>
      </w:r>
    </w:p>
    <w:p w14:paraId="77ED6A08" w14:textId="77777777"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6A09A61F" w14:textId="7D5A6A2C" w:rsidR="00341A74" w:rsidRPr="003A1EBB" w:rsidRDefault="0013504B" w:rsidP="00B46D58">
      <w:pPr>
        <w:pStyle w:val="a3"/>
        <w:widowControl w:val="0"/>
        <w:spacing w:line="240" w:lineRule="auto"/>
        <w:ind w:firstLine="0"/>
        <w:rPr>
          <w:rFonts w:ascii="GHEA Grapalat" w:hAnsi="GHEA Grapalat"/>
          <w:i w:val="0"/>
          <w:sz w:val="24"/>
          <w:szCs w:val="24"/>
        </w:rPr>
      </w:pPr>
      <w:r w:rsidRPr="0013504B">
        <w:rPr>
          <w:rFonts w:ascii="GHEA Grapalat" w:hAnsi="GHEA Grapalat"/>
          <w:i w:val="0"/>
          <w:sz w:val="24"/>
          <w:szCs w:val="24"/>
        </w:rPr>
        <w:t>«</w:t>
      </w:r>
      <w:r w:rsidR="002B0A68">
        <w:rPr>
          <w:rFonts w:ascii="GHEA Grapalat" w:hAnsi="GHEA Grapalat"/>
          <w:i w:val="0"/>
          <w:sz w:val="24"/>
          <w:szCs w:val="24"/>
        </w:rPr>
        <w:t>Услуги по техническому надзору за подрядными работами по капитальному ремонту кровли здания, закреплённого за колледжем.</w:t>
      </w:r>
      <w:r w:rsidRPr="0013504B">
        <w:rPr>
          <w:rFonts w:ascii="GHEA Grapalat" w:hAnsi="GHEA Grapalat"/>
          <w:i w:val="0"/>
          <w:sz w:val="24"/>
          <w:szCs w:val="24"/>
        </w:rPr>
        <w:t>»</w:t>
      </w:r>
      <w:r w:rsidR="00782D60">
        <w:rPr>
          <w:rFonts w:ascii="GHEA Grapalat" w:hAnsi="GHEA Grapalat"/>
          <w:i w:val="0"/>
          <w:sz w:val="24"/>
          <w:szCs w:val="24"/>
        </w:rPr>
        <w:t>_ (далее — договор).</w:t>
      </w:r>
    </w:p>
    <w:p w14:paraId="470D9199" w14:textId="6D6EB10F" w:rsidR="00357D48" w:rsidRPr="009044F1" w:rsidRDefault="0013504B" w:rsidP="0013504B">
      <w:pPr>
        <w:pStyle w:val="a3"/>
        <w:widowControl w:val="0"/>
        <w:spacing w:after="160" w:line="240" w:lineRule="auto"/>
        <w:ind w:firstLine="0"/>
        <w:rPr>
          <w:rFonts w:ascii="GHEA Grapalat" w:hAnsi="GHEA Grapalat"/>
          <w:i w:val="0"/>
          <w:sz w:val="24"/>
          <w:szCs w:val="24"/>
        </w:rPr>
      </w:pPr>
      <w:r>
        <w:rPr>
          <w:rFonts w:ascii="GHEA Grapalat" w:hAnsi="GHEA Grapalat"/>
          <w:i w:val="0"/>
          <w:sz w:val="16"/>
          <w:szCs w:val="16"/>
          <w:lang w:val="hy-AM"/>
        </w:rPr>
        <w:t xml:space="preserve"> </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14:paraId="6E97667B" w14:textId="77777777"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1437CF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1A89BFE"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C75543C" w14:textId="320D6399" w:rsidR="009216D6" w:rsidRPr="00D85563" w:rsidRDefault="009216D6" w:rsidP="00A04798">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 xml:space="preserve">Заявки на </w:t>
      </w:r>
      <w:proofErr w:type="spellStart"/>
      <w:r w:rsidRPr="00D85563">
        <w:rPr>
          <w:rFonts w:ascii="GHEA Grapalat" w:hAnsi="GHEA Grapalat"/>
          <w:i w:val="0"/>
          <w:sz w:val="24"/>
          <w:szCs w:val="24"/>
        </w:rPr>
        <w:t>на</w:t>
      </w:r>
      <w:proofErr w:type="spellEnd"/>
      <w:r w:rsidRPr="00D85563">
        <w:rPr>
          <w:rFonts w:ascii="GHEA Grapalat" w:hAnsi="GHEA Grapalat"/>
          <w:i w:val="0"/>
          <w:sz w:val="24"/>
          <w:szCs w:val="24"/>
        </w:rPr>
        <w:t xml:space="preserve"> </w:t>
      </w:r>
      <w:r w:rsidR="004365C0">
        <w:rPr>
          <w:rFonts w:ascii="GHEA Grapalat" w:hAnsi="GHEA Grapalat"/>
          <w:i w:val="0"/>
          <w:sz w:val="24"/>
          <w:szCs w:val="24"/>
        </w:rPr>
        <w:t>запроса котировки</w:t>
      </w:r>
      <w:r w:rsidR="004365C0" w:rsidRPr="00D85563">
        <w:rPr>
          <w:rFonts w:ascii="GHEA Grapalat" w:hAnsi="GHEA Grapalat"/>
          <w:i w:val="0"/>
          <w:sz w:val="24"/>
          <w:szCs w:val="24"/>
        </w:rPr>
        <w:t xml:space="preserve"> </w:t>
      </w:r>
      <w:r w:rsidRPr="00D85563">
        <w:rPr>
          <w:rFonts w:ascii="GHEA Grapalat" w:hAnsi="GHEA Grapalat"/>
          <w:i w:val="0"/>
          <w:sz w:val="24"/>
          <w:szCs w:val="24"/>
        </w:rPr>
        <w:t>необходимо подавать по адресу</w:t>
      </w:r>
    </w:p>
    <w:p w14:paraId="102FB468" w14:textId="3B1577EF" w:rsidR="009216D6" w:rsidRPr="00A04798" w:rsidRDefault="007A72D9" w:rsidP="00A04798">
      <w:pPr>
        <w:pStyle w:val="a3"/>
        <w:widowControl w:val="0"/>
        <w:spacing w:after="160"/>
        <w:ind w:firstLine="0"/>
        <w:rPr>
          <w:rFonts w:ascii="GHEA Grapalat" w:hAnsi="GHEA Grapalat"/>
          <w:i w:val="0"/>
          <w:sz w:val="16"/>
          <w:szCs w:val="24"/>
        </w:rPr>
      </w:pPr>
      <w:r w:rsidRPr="007A72D9">
        <w:rPr>
          <w:rFonts w:ascii="GHEA Grapalat" w:hAnsi="GHEA Grapalat"/>
          <w:i w:val="0"/>
          <w:sz w:val="24"/>
          <w:szCs w:val="24"/>
        </w:rPr>
        <w:t xml:space="preserve">РА Ширакская область, </w:t>
      </w:r>
      <w:proofErr w:type="spellStart"/>
      <w:r w:rsidRPr="007A72D9">
        <w:rPr>
          <w:rFonts w:ascii="GHEA Grapalat" w:hAnsi="GHEA Grapalat"/>
          <w:i w:val="0"/>
          <w:sz w:val="24"/>
          <w:szCs w:val="24"/>
        </w:rPr>
        <w:t>г.Гюмри</w:t>
      </w:r>
      <w:proofErr w:type="spellEnd"/>
      <w:r w:rsidRPr="007A72D9">
        <w:rPr>
          <w:rFonts w:ascii="GHEA Grapalat" w:hAnsi="GHEA Grapalat"/>
          <w:i w:val="0"/>
          <w:sz w:val="24"/>
          <w:szCs w:val="24"/>
        </w:rPr>
        <w:t xml:space="preserve">, Гукасян 30 </w:t>
      </w:r>
      <w:r w:rsidR="00A04798">
        <w:rPr>
          <w:rFonts w:ascii="GHEA Grapalat" w:hAnsi="GHEA Grapalat"/>
          <w:i w:val="0"/>
          <w:sz w:val="16"/>
          <w:szCs w:val="24"/>
          <w:lang w:val="hy-AM"/>
        </w:rPr>
        <w:t xml:space="preserve"> </w:t>
      </w:r>
      <w:r w:rsidR="009216D6" w:rsidRPr="00D85563">
        <w:rPr>
          <w:rFonts w:ascii="GHEA Grapalat" w:hAnsi="GHEA Grapalat"/>
          <w:i w:val="0"/>
          <w:sz w:val="24"/>
          <w:szCs w:val="24"/>
        </w:rPr>
        <w:t>в документарной форме, до _</w:t>
      </w:r>
      <w:r w:rsidR="00A04798">
        <w:rPr>
          <w:rFonts w:ascii="GHEA Grapalat" w:hAnsi="GHEA Grapalat"/>
          <w:i w:val="0"/>
          <w:sz w:val="24"/>
          <w:szCs w:val="24"/>
          <w:u w:val="single"/>
          <w:lang w:val="hy-AM"/>
        </w:rPr>
        <w:t>10։15</w:t>
      </w:r>
      <w:r w:rsidR="0044640F">
        <w:rPr>
          <w:rFonts w:ascii="GHEA Grapalat" w:hAnsi="GHEA Grapalat"/>
          <w:i w:val="0"/>
          <w:sz w:val="24"/>
          <w:szCs w:val="24"/>
          <w:lang w:val="hy-AM"/>
        </w:rPr>
        <w:t xml:space="preserve"> </w:t>
      </w:r>
      <w:r w:rsidR="009216D6" w:rsidRPr="00D85563">
        <w:rPr>
          <w:rFonts w:ascii="GHEA Grapalat" w:hAnsi="GHEA Grapalat"/>
          <w:i w:val="0"/>
          <w:sz w:val="24"/>
          <w:szCs w:val="24"/>
        </w:rPr>
        <w:t xml:space="preserve">часов </w:t>
      </w:r>
      <w:r w:rsidR="0044640F">
        <w:rPr>
          <w:rFonts w:ascii="GHEA Grapalat" w:hAnsi="GHEA Grapalat"/>
          <w:i w:val="0"/>
          <w:sz w:val="24"/>
          <w:szCs w:val="24"/>
          <w:lang w:val="hy-AM"/>
        </w:rPr>
        <w:t>7</w:t>
      </w:r>
      <w:r w:rsidR="009216D6" w:rsidRPr="00D85563">
        <w:rPr>
          <w:rFonts w:ascii="GHEA Grapalat" w:hAnsi="GHEA Grapalat"/>
          <w:i w:val="0"/>
          <w:sz w:val="24"/>
          <w:szCs w:val="24"/>
        </w:rPr>
        <w:t>-го дня со дня опубликования настоящего объявления. Кроме армянского</w:t>
      </w:r>
      <w:r w:rsidR="00A04798">
        <w:rPr>
          <w:rFonts w:ascii="GHEA Grapalat" w:hAnsi="GHEA Grapalat"/>
          <w:i w:val="0"/>
          <w:sz w:val="24"/>
          <w:szCs w:val="24"/>
          <w:lang w:val="hy-AM"/>
        </w:rPr>
        <w:t xml:space="preserve"> </w:t>
      </w:r>
      <w:r w:rsidR="009216D6" w:rsidRPr="00D85563">
        <w:rPr>
          <w:rFonts w:ascii="GHEA Grapalat" w:hAnsi="GHEA Grapalat"/>
          <w:i w:val="0"/>
          <w:sz w:val="24"/>
          <w:szCs w:val="24"/>
        </w:rPr>
        <w:t>языка заявки могут быть поданы также на английском или русском языке.</w:t>
      </w:r>
    </w:p>
    <w:p w14:paraId="1128BFEB" w14:textId="365B2AC9" w:rsidR="009216D6" w:rsidRDefault="009216D6" w:rsidP="009216D6">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lastRenderedPageBreak/>
        <w:t xml:space="preserve">Вскрытие заявок будет проводиться по адресу </w:t>
      </w:r>
      <w:r w:rsidR="007A72D9" w:rsidRPr="007A72D9">
        <w:rPr>
          <w:rFonts w:ascii="GHEA Grapalat" w:hAnsi="GHEA Grapalat"/>
          <w:i w:val="0"/>
          <w:sz w:val="24"/>
          <w:szCs w:val="24"/>
        </w:rPr>
        <w:t xml:space="preserve">РА Ширакская область, </w:t>
      </w:r>
      <w:proofErr w:type="spellStart"/>
      <w:r w:rsidR="007A72D9" w:rsidRPr="007A72D9">
        <w:rPr>
          <w:rFonts w:ascii="GHEA Grapalat" w:hAnsi="GHEA Grapalat"/>
          <w:i w:val="0"/>
          <w:sz w:val="24"/>
          <w:szCs w:val="24"/>
        </w:rPr>
        <w:t>г.Гюмри</w:t>
      </w:r>
      <w:proofErr w:type="spellEnd"/>
      <w:r w:rsidR="007A72D9" w:rsidRPr="007A72D9">
        <w:rPr>
          <w:rFonts w:ascii="GHEA Grapalat" w:hAnsi="GHEA Grapalat"/>
          <w:i w:val="0"/>
          <w:sz w:val="24"/>
          <w:szCs w:val="24"/>
        </w:rPr>
        <w:t>, Гукасян 30</w:t>
      </w:r>
      <w:r w:rsidR="007A72D9">
        <w:rPr>
          <w:rFonts w:ascii="GHEA Grapalat" w:hAnsi="GHEA Grapalat"/>
          <w:i w:val="0"/>
          <w:sz w:val="24"/>
          <w:szCs w:val="24"/>
          <w:lang w:val="hy-AM"/>
        </w:rPr>
        <w:t xml:space="preserve"> </w:t>
      </w:r>
      <w:r w:rsidRPr="00D85563">
        <w:rPr>
          <w:rFonts w:ascii="GHEA Grapalat" w:hAnsi="GHEA Grapalat"/>
          <w:i w:val="0"/>
          <w:sz w:val="24"/>
          <w:szCs w:val="24"/>
        </w:rPr>
        <w:t xml:space="preserve">в </w:t>
      </w:r>
      <w:r w:rsidR="00A04798">
        <w:rPr>
          <w:rFonts w:ascii="GHEA Grapalat" w:hAnsi="GHEA Grapalat"/>
          <w:i w:val="0"/>
          <w:sz w:val="24"/>
          <w:szCs w:val="24"/>
          <w:lang w:val="hy-AM"/>
        </w:rPr>
        <w:t>10։15</w:t>
      </w:r>
      <w:r w:rsidR="0044640F">
        <w:rPr>
          <w:rFonts w:ascii="GHEA Grapalat" w:hAnsi="GHEA Grapalat"/>
          <w:i w:val="0"/>
          <w:sz w:val="24"/>
          <w:szCs w:val="24"/>
          <w:lang w:val="hy-AM"/>
        </w:rPr>
        <w:t xml:space="preserve"> </w:t>
      </w:r>
      <w:r w:rsidRPr="00D85563">
        <w:rPr>
          <w:rFonts w:ascii="GHEA Grapalat" w:hAnsi="GHEA Grapalat"/>
          <w:i w:val="0"/>
          <w:sz w:val="24"/>
          <w:szCs w:val="24"/>
        </w:rPr>
        <w:t>часов "</w:t>
      </w:r>
      <w:r w:rsidR="00A97CBB">
        <w:rPr>
          <w:rFonts w:ascii="GHEA Grapalat" w:hAnsi="GHEA Grapalat"/>
          <w:i w:val="0"/>
          <w:sz w:val="24"/>
          <w:szCs w:val="24"/>
          <w:lang w:val="hy-AM"/>
        </w:rPr>
        <w:t>0</w:t>
      </w:r>
      <w:r w:rsidR="00A04798">
        <w:rPr>
          <w:rFonts w:ascii="GHEA Grapalat" w:hAnsi="GHEA Grapalat"/>
          <w:i w:val="0"/>
          <w:sz w:val="24"/>
          <w:szCs w:val="24"/>
          <w:lang w:val="hy-AM"/>
        </w:rPr>
        <w:t>6</w:t>
      </w:r>
      <w:r w:rsidRPr="00D85563">
        <w:rPr>
          <w:rFonts w:ascii="GHEA Grapalat" w:hAnsi="GHEA Grapalat"/>
          <w:i w:val="0"/>
          <w:sz w:val="24"/>
          <w:szCs w:val="24"/>
        </w:rPr>
        <w:t>" "</w:t>
      </w:r>
      <w:r w:rsidR="00A04798">
        <w:rPr>
          <w:rFonts w:ascii="GHEA Grapalat" w:hAnsi="GHEA Grapalat"/>
          <w:i w:val="0"/>
          <w:sz w:val="24"/>
          <w:szCs w:val="24"/>
          <w:lang w:val="hy-AM"/>
        </w:rPr>
        <w:t>03</w:t>
      </w:r>
      <w:r w:rsidRPr="00D85563">
        <w:rPr>
          <w:rFonts w:ascii="GHEA Grapalat" w:hAnsi="GHEA Grapalat"/>
          <w:i w:val="0"/>
          <w:sz w:val="24"/>
          <w:szCs w:val="24"/>
        </w:rPr>
        <w:t>" "</w:t>
      </w:r>
      <w:r w:rsidR="0044640F">
        <w:rPr>
          <w:rFonts w:ascii="GHEA Grapalat" w:hAnsi="GHEA Grapalat"/>
          <w:i w:val="0"/>
          <w:sz w:val="24"/>
          <w:szCs w:val="24"/>
          <w:lang w:val="hy-AM"/>
        </w:rPr>
        <w:t>202</w:t>
      </w:r>
      <w:r w:rsidR="00A04798">
        <w:rPr>
          <w:rFonts w:ascii="GHEA Grapalat" w:hAnsi="GHEA Grapalat"/>
          <w:i w:val="0"/>
          <w:sz w:val="24"/>
          <w:szCs w:val="24"/>
          <w:lang w:val="hy-AM"/>
        </w:rPr>
        <w:t>6</w:t>
      </w:r>
      <w:r w:rsidRPr="00D85563">
        <w:rPr>
          <w:rFonts w:ascii="GHEA Grapalat" w:hAnsi="GHEA Grapalat"/>
          <w:i w:val="0"/>
          <w:sz w:val="24"/>
          <w:szCs w:val="24"/>
        </w:rPr>
        <w:t>".</w:t>
      </w:r>
    </w:p>
    <w:p w14:paraId="63574E72" w14:textId="77777777" w:rsidR="00F95DBF" w:rsidRPr="001B32D9" w:rsidRDefault="00F95DBF" w:rsidP="00F95D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57039B" w14:textId="77777777" w:rsidR="0044640F" w:rsidRPr="003A1EBB" w:rsidRDefault="0044640F" w:rsidP="0044640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6322455" w14:textId="1E1ED375" w:rsidR="0044640F" w:rsidRDefault="00E35F26" w:rsidP="0044640F">
      <w:pPr>
        <w:pStyle w:val="a3"/>
        <w:widowControl w:val="0"/>
        <w:spacing w:after="160" w:line="240" w:lineRule="auto"/>
        <w:ind w:left="1701" w:firstLine="0"/>
        <w:rPr>
          <w:rFonts w:ascii="GHEA Grapalat" w:hAnsi="GHEA Grapalat"/>
          <w:i w:val="0"/>
          <w:iCs/>
          <w:sz w:val="24"/>
          <w:szCs w:val="24"/>
        </w:rPr>
      </w:pPr>
      <w:r>
        <w:rPr>
          <w:rFonts w:ascii="GHEA Grapalat" w:hAnsi="GHEA Grapalat"/>
          <w:i w:val="0"/>
          <w:iCs/>
          <w:sz w:val="24"/>
          <w:szCs w:val="24"/>
        </w:rPr>
        <w:t>Арман Петросян</w:t>
      </w:r>
    </w:p>
    <w:p w14:paraId="4CA88E3F" w14:textId="61CDA24C" w:rsidR="0044640F" w:rsidRPr="009044F1" w:rsidRDefault="0044640F" w:rsidP="0044640F">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E35F26">
        <w:rPr>
          <w:rFonts w:ascii="GHEA Grapalat" w:hAnsi="GHEA Grapalat"/>
          <w:i w:val="0"/>
          <w:sz w:val="24"/>
          <w:szCs w:val="24"/>
          <w:lang w:val="hy-AM"/>
        </w:rPr>
        <w:t xml:space="preserve"> </w:t>
      </w:r>
      <w:r>
        <w:rPr>
          <w:rFonts w:ascii="GHEA Grapalat" w:hAnsi="GHEA Grapalat"/>
          <w:i w:val="0"/>
          <w:sz w:val="24"/>
          <w:szCs w:val="24"/>
          <w:lang w:val="hy-AM"/>
        </w:rPr>
        <w:t>+374</w:t>
      </w:r>
      <w:r>
        <w:rPr>
          <w:rFonts w:ascii="GHEA Grapalat" w:hAnsi="GHEA Grapalat"/>
          <w:i w:val="0"/>
          <w:sz w:val="24"/>
          <w:szCs w:val="24"/>
        </w:rPr>
        <w:t>44</w:t>
      </w:r>
      <w:r>
        <w:rPr>
          <w:rFonts w:ascii="GHEA Grapalat" w:hAnsi="GHEA Grapalat"/>
          <w:i w:val="0"/>
          <w:sz w:val="24"/>
          <w:szCs w:val="24"/>
          <w:lang w:val="hy-AM"/>
        </w:rPr>
        <w:t>993331</w:t>
      </w:r>
    </w:p>
    <w:p w14:paraId="7965D7A8" w14:textId="77777777" w:rsidR="0044640F" w:rsidRPr="009044F1" w:rsidRDefault="0044640F" w:rsidP="0044640F">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hyperlink r:id="rId8" w:history="1">
        <w:r>
          <w:rPr>
            <w:rStyle w:val="a9"/>
            <w:rFonts w:ascii="GHEA Grapalat" w:hAnsi="GHEA Grapalat"/>
            <w:iCs/>
            <w:lang w:val="af-ZA"/>
          </w:rPr>
          <w:t>smartbidcons@gmail.com</w:t>
        </w:r>
      </w:hyperlink>
    </w:p>
    <w:p w14:paraId="530F40E4" w14:textId="525B1503" w:rsidR="0044640F" w:rsidRPr="00DC25CF" w:rsidRDefault="0044640F" w:rsidP="0044640F">
      <w:pPr>
        <w:pStyle w:val="a3"/>
        <w:widowControl w:val="0"/>
        <w:spacing w:line="240" w:lineRule="auto"/>
        <w:ind w:left="1701" w:firstLine="0"/>
        <w:jc w:val="left"/>
        <w:rPr>
          <w:rFonts w:ascii="GHEA Grapalat" w:hAnsi="GHEA Grapalat"/>
          <w:i w:val="0"/>
          <w:sz w:val="24"/>
          <w:szCs w:val="24"/>
          <w:u w:val="single"/>
          <w:lang w:val="hy-AM"/>
        </w:rPr>
      </w:pPr>
      <w:r w:rsidRPr="009044F1">
        <w:rPr>
          <w:rFonts w:ascii="GHEA Grapalat" w:hAnsi="GHEA Grapalat"/>
          <w:i w:val="0"/>
          <w:sz w:val="24"/>
          <w:szCs w:val="24"/>
        </w:rPr>
        <w:t xml:space="preserve">Заказчик </w:t>
      </w:r>
      <w:r w:rsidR="00BA29B9">
        <w:rPr>
          <w:rFonts w:ascii="GHEA Grapalat" w:hAnsi="GHEA Grapalat"/>
          <w:i w:val="0"/>
          <w:sz w:val="24"/>
          <w:szCs w:val="24"/>
        </w:rPr>
        <w:t>“ГНКО “ГЮМРИЙСКИЙ ГОСУДАРСТВЕННЫЙ МУЗЫКАЛЬНЫЙ КОЛЛЕДЖ КАРА-МУРЗА”</w:t>
      </w:r>
    </w:p>
    <w:p w14:paraId="6563587B" w14:textId="32856DEA" w:rsidR="00915A97" w:rsidRPr="00D5443D" w:rsidRDefault="0044640F" w:rsidP="0044640F">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406B8BD5" w14:textId="77777777" w:rsidR="0044640F" w:rsidRPr="009044F1" w:rsidRDefault="0044640F" w:rsidP="0044640F">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78E05320" w14:textId="4AC7B001" w:rsidR="0044640F" w:rsidRPr="009044F1" w:rsidRDefault="0044640F" w:rsidP="0044640F">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ЗАПРОСА КОТИРОВКИ</w:t>
      </w:r>
      <w:r w:rsidRPr="001B32D9">
        <w:rPr>
          <w:rFonts w:ascii="GHEA Grapalat" w:hAnsi="GHEA Grapalat" w:cs="Sylfaen"/>
          <w:i/>
        </w:rPr>
        <w:br/>
      </w:r>
      <w:r w:rsidRPr="009044F1">
        <w:rPr>
          <w:rFonts w:ascii="GHEA Grapalat" w:hAnsi="GHEA Grapalat"/>
          <w:i/>
        </w:rPr>
        <w:t xml:space="preserve">под кодом </w:t>
      </w:r>
      <w:r w:rsidR="00972BE6">
        <w:rPr>
          <w:rFonts w:ascii="GHEA Grapalat" w:hAnsi="GHEA Grapalat"/>
          <w:i/>
        </w:rPr>
        <w:t>GKMPEK-GH-TsDzB-26/04</w:t>
      </w:r>
      <w:r w:rsidRPr="001B32D9">
        <w:rPr>
          <w:rFonts w:ascii="GHEA Grapalat" w:hAnsi="GHEA Grapalat" w:cs="Times Armenian"/>
          <w:i/>
        </w:rPr>
        <w:br/>
      </w:r>
      <w:r>
        <w:rPr>
          <w:rFonts w:ascii="GHEA Grapalat" w:hAnsi="GHEA Grapalat"/>
          <w:i/>
        </w:rPr>
        <w:t xml:space="preserve">№ </w:t>
      </w:r>
      <w:r w:rsidRPr="009044F1">
        <w:rPr>
          <w:rFonts w:ascii="GHEA Grapalat" w:hAnsi="GHEA Grapalat"/>
          <w:i/>
        </w:rPr>
        <w:t>___</w:t>
      </w:r>
      <w:r>
        <w:rPr>
          <w:rFonts w:ascii="GHEA Grapalat" w:hAnsi="GHEA Grapalat"/>
          <w:i/>
          <w:lang w:val="hy-AM"/>
        </w:rPr>
        <w:t>1</w:t>
      </w:r>
      <w:r w:rsidRPr="009044F1">
        <w:rPr>
          <w:rFonts w:ascii="GHEA Grapalat" w:hAnsi="GHEA Grapalat"/>
          <w:i/>
        </w:rPr>
        <w:t>____ от __</w:t>
      </w:r>
      <w:r w:rsidR="00C82687">
        <w:rPr>
          <w:rFonts w:ascii="GHEA Grapalat" w:hAnsi="GHEA Grapalat"/>
          <w:i/>
          <w:lang w:val="hy-AM"/>
        </w:rPr>
        <w:t>27</w:t>
      </w:r>
      <w:r>
        <w:rPr>
          <w:rFonts w:ascii="GHEA Grapalat" w:hAnsi="GHEA Grapalat"/>
          <w:i/>
          <w:lang w:val="hy-AM"/>
        </w:rPr>
        <w:t>/</w:t>
      </w:r>
      <w:r w:rsidR="00C82687">
        <w:rPr>
          <w:rFonts w:ascii="GHEA Grapalat" w:hAnsi="GHEA Grapalat"/>
          <w:i/>
          <w:lang w:val="hy-AM"/>
        </w:rPr>
        <w:t>02</w:t>
      </w:r>
      <w:r>
        <w:rPr>
          <w:rFonts w:ascii="GHEA Grapalat" w:hAnsi="GHEA Grapalat"/>
          <w:i/>
          <w:lang w:val="hy-AM"/>
        </w:rPr>
        <w:t>/</w:t>
      </w:r>
      <w:r w:rsidRPr="009044F1">
        <w:rPr>
          <w:rFonts w:ascii="GHEA Grapalat" w:hAnsi="GHEA Grapalat"/>
          <w:i/>
        </w:rPr>
        <w:t xml:space="preserve"> 20</w:t>
      </w:r>
      <w:r>
        <w:rPr>
          <w:rFonts w:ascii="GHEA Grapalat" w:hAnsi="GHEA Grapalat"/>
          <w:i/>
          <w:lang w:val="hy-AM"/>
        </w:rPr>
        <w:t>2</w:t>
      </w:r>
      <w:r w:rsidR="00C82687">
        <w:rPr>
          <w:rFonts w:ascii="GHEA Grapalat" w:hAnsi="GHEA Grapalat"/>
          <w:i/>
          <w:lang w:val="hy-AM"/>
        </w:rPr>
        <w:t>6</w:t>
      </w:r>
      <w:r w:rsidRPr="009044F1">
        <w:rPr>
          <w:rFonts w:ascii="GHEA Grapalat" w:hAnsi="GHEA Grapalat"/>
          <w:i/>
        </w:rPr>
        <w:t>г.</w:t>
      </w:r>
    </w:p>
    <w:p w14:paraId="54303ECC" w14:textId="77777777" w:rsidR="00096865" w:rsidRPr="009044F1" w:rsidRDefault="00096865" w:rsidP="00B46D58">
      <w:pPr>
        <w:pStyle w:val="aa"/>
        <w:widowControl w:val="0"/>
        <w:spacing w:after="160"/>
        <w:ind w:right="-7" w:firstLine="567"/>
        <w:jc w:val="center"/>
        <w:rPr>
          <w:rFonts w:ascii="GHEA Grapalat" w:hAnsi="GHEA Grapalat"/>
        </w:rPr>
      </w:pPr>
    </w:p>
    <w:p w14:paraId="59E5E968" w14:textId="77777777" w:rsidR="00096865" w:rsidRPr="003A1EBB" w:rsidRDefault="00096865" w:rsidP="00B46D58">
      <w:pPr>
        <w:pStyle w:val="aa"/>
        <w:widowControl w:val="0"/>
        <w:spacing w:after="160"/>
        <w:ind w:right="-7" w:firstLine="567"/>
        <w:jc w:val="center"/>
        <w:rPr>
          <w:rFonts w:ascii="GHEA Grapalat" w:hAnsi="GHEA Grapalat"/>
        </w:rPr>
      </w:pPr>
    </w:p>
    <w:p w14:paraId="643817B1" w14:textId="77777777" w:rsidR="000763E5" w:rsidRPr="003A1EBB" w:rsidRDefault="000763E5" w:rsidP="00B46D58">
      <w:pPr>
        <w:pStyle w:val="aa"/>
        <w:widowControl w:val="0"/>
        <w:spacing w:after="160"/>
        <w:ind w:right="-7" w:firstLine="567"/>
        <w:jc w:val="center"/>
        <w:rPr>
          <w:rFonts w:ascii="GHEA Grapalat" w:hAnsi="GHEA Grapalat"/>
        </w:rPr>
      </w:pPr>
    </w:p>
    <w:p w14:paraId="56F1C421" w14:textId="77777777" w:rsidR="00D12E3B" w:rsidRDefault="00D12E3B" w:rsidP="00B46D58">
      <w:pPr>
        <w:pStyle w:val="aa"/>
        <w:widowControl w:val="0"/>
        <w:spacing w:after="160"/>
        <w:ind w:right="-7" w:firstLine="567"/>
        <w:jc w:val="center"/>
        <w:rPr>
          <w:rFonts w:ascii="GHEA Grapalat" w:hAnsi="GHEA Grapalat"/>
          <w:i/>
        </w:rPr>
      </w:pPr>
    </w:p>
    <w:p w14:paraId="13FE163C" w14:textId="77777777" w:rsidR="00D12E3B" w:rsidRDefault="00D12E3B" w:rsidP="00B46D58">
      <w:pPr>
        <w:pStyle w:val="aa"/>
        <w:widowControl w:val="0"/>
        <w:spacing w:after="160"/>
        <w:ind w:right="-7" w:firstLine="567"/>
        <w:jc w:val="center"/>
        <w:rPr>
          <w:rFonts w:ascii="GHEA Grapalat" w:hAnsi="GHEA Grapalat"/>
          <w:i/>
        </w:rPr>
      </w:pPr>
    </w:p>
    <w:p w14:paraId="15A7B306" w14:textId="77777777" w:rsidR="00D12E3B" w:rsidRDefault="00D12E3B" w:rsidP="00B46D58">
      <w:pPr>
        <w:pStyle w:val="aa"/>
        <w:widowControl w:val="0"/>
        <w:spacing w:after="160"/>
        <w:ind w:right="-7" w:firstLine="567"/>
        <w:jc w:val="center"/>
        <w:rPr>
          <w:rFonts w:ascii="GHEA Grapalat" w:hAnsi="GHEA Grapalat"/>
          <w:i/>
        </w:rPr>
      </w:pPr>
    </w:p>
    <w:p w14:paraId="5D8B9BA2" w14:textId="77777777" w:rsidR="00D12E3B" w:rsidRDefault="00D12E3B" w:rsidP="00B46D58">
      <w:pPr>
        <w:pStyle w:val="aa"/>
        <w:widowControl w:val="0"/>
        <w:spacing w:after="160"/>
        <w:ind w:right="-7" w:firstLine="567"/>
        <w:jc w:val="center"/>
        <w:rPr>
          <w:rFonts w:ascii="GHEA Grapalat" w:hAnsi="GHEA Grapalat"/>
          <w:i/>
        </w:rPr>
      </w:pPr>
    </w:p>
    <w:p w14:paraId="664547AC" w14:textId="6BF3D88C" w:rsidR="0044640F" w:rsidRPr="00733E34" w:rsidRDefault="00486E34" w:rsidP="0044640F">
      <w:pPr>
        <w:pStyle w:val="aa"/>
        <w:widowControl w:val="0"/>
        <w:spacing w:after="160"/>
        <w:ind w:right="-7" w:firstLine="567"/>
        <w:jc w:val="center"/>
        <w:rPr>
          <w:rFonts w:ascii="GHEA Grapalat" w:hAnsi="GHEA Grapalat"/>
          <w:iCs/>
        </w:rPr>
      </w:pPr>
      <w:r w:rsidRPr="00733E34">
        <w:rPr>
          <w:rFonts w:ascii="GHEA Grapalat" w:hAnsi="GHEA Grapalat"/>
          <w:iCs/>
          <w:lang w:val="hy-AM"/>
        </w:rPr>
        <w:t>“ГНКО “ГЮМРИЙСКИЙ ГОСУДАРСТВЕННЫЙ МУЗЫКАЛЬНЫЙ КОЛЛЕДЖ КАРА-МУРЗА”</w:t>
      </w:r>
    </w:p>
    <w:p w14:paraId="26FC021C" w14:textId="77777777" w:rsidR="00096865" w:rsidRPr="003A1EBB" w:rsidRDefault="00096865" w:rsidP="00B46D58">
      <w:pPr>
        <w:pStyle w:val="aa"/>
        <w:widowControl w:val="0"/>
        <w:spacing w:after="160"/>
        <w:ind w:right="-7" w:firstLine="567"/>
        <w:jc w:val="center"/>
        <w:rPr>
          <w:rFonts w:ascii="GHEA Grapalat" w:hAnsi="GHEA Grapalat"/>
        </w:rPr>
      </w:pPr>
    </w:p>
    <w:p w14:paraId="2CE9A14C" w14:textId="77777777" w:rsidR="000763E5" w:rsidRPr="003A1EBB" w:rsidRDefault="000763E5" w:rsidP="00B46D58">
      <w:pPr>
        <w:pStyle w:val="aa"/>
        <w:widowControl w:val="0"/>
        <w:spacing w:after="160"/>
        <w:ind w:right="-7" w:firstLine="567"/>
        <w:jc w:val="center"/>
        <w:rPr>
          <w:rFonts w:ascii="GHEA Grapalat" w:hAnsi="GHEA Grapalat"/>
        </w:rPr>
      </w:pPr>
    </w:p>
    <w:p w14:paraId="19DDB222" w14:textId="77777777" w:rsidR="000763E5" w:rsidRPr="003A1EBB" w:rsidRDefault="000763E5" w:rsidP="00B46D58">
      <w:pPr>
        <w:pStyle w:val="aa"/>
        <w:widowControl w:val="0"/>
        <w:spacing w:after="160"/>
        <w:ind w:right="-7" w:firstLine="567"/>
        <w:jc w:val="center"/>
        <w:rPr>
          <w:rFonts w:ascii="GHEA Grapalat" w:hAnsi="GHEA Grapalat"/>
        </w:rPr>
      </w:pPr>
    </w:p>
    <w:p w14:paraId="69078DCD"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1D7EE4D" w14:textId="77777777" w:rsidR="00096865" w:rsidRPr="009044F1" w:rsidRDefault="00096865" w:rsidP="00B46D58">
      <w:pPr>
        <w:pStyle w:val="aa"/>
        <w:widowControl w:val="0"/>
        <w:spacing w:after="160"/>
        <w:ind w:right="-7" w:firstLine="567"/>
        <w:jc w:val="center"/>
        <w:rPr>
          <w:rFonts w:ascii="GHEA Grapalat" w:hAnsi="GHEA Grapalat" w:cs="Sylfaen"/>
        </w:rPr>
      </w:pPr>
    </w:p>
    <w:p w14:paraId="33DDF157" w14:textId="77777777" w:rsidR="00096865" w:rsidRPr="009044F1" w:rsidRDefault="00096865" w:rsidP="00B46D58">
      <w:pPr>
        <w:pStyle w:val="aa"/>
        <w:widowControl w:val="0"/>
        <w:spacing w:after="160"/>
        <w:ind w:right="-7" w:firstLine="567"/>
        <w:jc w:val="center"/>
        <w:rPr>
          <w:rFonts w:ascii="GHEA Grapalat" w:hAnsi="GHEA Grapalat" w:cs="Sylfaen"/>
        </w:rPr>
      </w:pPr>
    </w:p>
    <w:p w14:paraId="145C412A" w14:textId="1C9CAE34" w:rsidR="0044640F" w:rsidRPr="003A1EBB" w:rsidRDefault="00FC6CC2" w:rsidP="0044640F">
      <w:pPr>
        <w:pStyle w:val="aa"/>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ЗАПРОСА КОТИРОВКИ</w:t>
      </w:r>
      <w:r w:rsidRPr="009044F1">
        <w:rPr>
          <w:rFonts w:ascii="GHEA Grapalat" w:hAnsi="GHEA Grapalat"/>
        </w:rPr>
        <w:t xml:space="preserve">, ОБЪЯВЛЕННЫЙ С ЦЕЛЬЮ ПРИОБРЕТЕНИЯ </w:t>
      </w:r>
      <w:r w:rsidRPr="0013504B">
        <w:rPr>
          <w:rFonts w:ascii="GHEA Grapalat" w:hAnsi="GHEA Grapalat"/>
        </w:rPr>
        <w:t>«</w:t>
      </w:r>
      <w:r w:rsidR="002B0A68">
        <w:rPr>
          <w:rFonts w:ascii="GHEA Grapalat" w:hAnsi="GHEA Grapalat"/>
        </w:rPr>
        <w:t>УСЛУГИ ПО ТЕХНИЧЕСКОМУ НАДЗОРУ ЗА ПОДРЯДНЫМИ РАБОТАМИ ПО КАПИТАЛЬНОМУ РЕМОНТУ КРОВЛИ ЗДАНИЯ, ЗАКРЕПЛЁННОГО ЗА КОЛЛЕДЖЕМ.</w:t>
      </w:r>
      <w:r w:rsidRPr="0013504B">
        <w:rPr>
          <w:rFonts w:ascii="GHEA Grapalat" w:hAnsi="GHEA Grapalat"/>
        </w:rPr>
        <w:t>»</w:t>
      </w:r>
      <w:r w:rsidRPr="009044F1">
        <w:rPr>
          <w:rFonts w:ascii="GHEA Grapalat" w:hAnsi="GHEA Grapalat"/>
        </w:rPr>
        <w:t xml:space="preserve">ДЛЯ НУЖД </w:t>
      </w:r>
      <w:r w:rsidR="00486E34">
        <w:rPr>
          <w:rFonts w:ascii="GHEA Grapalat" w:hAnsi="GHEA Grapalat"/>
          <w:i/>
          <w:lang w:val="hy-AM"/>
        </w:rPr>
        <w:t xml:space="preserve">ГНКО </w:t>
      </w:r>
      <w:r w:rsidR="00486E34" w:rsidRPr="00C82687">
        <w:rPr>
          <w:rFonts w:ascii="GHEA Grapalat" w:hAnsi="GHEA Grapalat"/>
          <w:iCs/>
          <w:lang w:val="hy-AM"/>
        </w:rPr>
        <w:t>“ГЮМРИЙСКИЙ ГОСУДАРСТВЕННЫЙ МУЗЫКАЛЬНЫЙ КОЛЛЕДЖ КАРА-МУРЗА</w:t>
      </w:r>
    </w:p>
    <w:p w14:paraId="648069A0" w14:textId="323CA03B" w:rsidR="00096865" w:rsidRPr="009044F1" w:rsidRDefault="00096865" w:rsidP="00B46D58">
      <w:pPr>
        <w:pStyle w:val="aa"/>
        <w:widowControl w:val="0"/>
        <w:spacing w:after="160"/>
        <w:ind w:right="-7"/>
        <w:jc w:val="center"/>
        <w:rPr>
          <w:rFonts w:ascii="GHEA Grapalat" w:hAnsi="GHEA Grapalat"/>
        </w:rPr>
      </w:pPr>
    </w:p>
    <w:p w14:paraId="2D6102DB" w14:textId="77777777" w:rsidR="00CE0D95" w:rsidRPr="009044F1" w:rsidRDefault="00CE0D95" w:rsidP="00B46D58">
      <w:pPr>
        <w:pStyle w:val="aa"/>
        <w:widowControl w:val="0"/>
        <w:spacing w:after="160"/>
        <w:ind w:right="-7" w:firstLine="567"/>
        <w:jc w:val="center"/>
        <w:rPr>
          <w:rFonts w:ascii="GHEA Grapalat" w:hAnsi="GHEA Grapalat"/>
        </w:rPr>
      </w:pPr>
    </w:p>
    <w:p w14:paraId="7DB75C54" w14:textId="77777777" w:rsidR="00CE0D95" w:rsidRPr="009044F1" w:rsidRDefault="00CE0D95" w:rsidP="00B46D58">
      <w:pPr>
        <w:pStyle w:val="aa"/>
        <w:widowControl w:val="0"/>
        <w:spacing w:after="160"/>
        <w:ind w:right="-7" w:firstLine="567"/>
        <w:jc w:val="center"/>
        <w:rPr>
          <w:rFonts w:ascii="GHEA Grapalat" w:hAnsi="GHEA Grapalat"/>
        </w:rPr>
      </w:pPr>
    </w:p>
    <w:p w14:paraId="7E5DFB5F" w14:textId="77777777" w:rsidR="000763E5" w:rsidRDefault="000763E5" w:rsidP="00B46D58">
      <w:pPr>
        <w:rPr>
          <w:rFonts w:ascii="GHEA Grapalat" w:hAnsi="GHEA Grapalat"/>
        </w:rPr>
      </w:pPr>
      <w:r>
        <w:rPr>
          <w:rFonts w:ascii="GHEA Grapalat" w:hAnsi="GHEA Grapalat"/>
        </w:rPr>
        <w:br w:type="page"/>
      </w:r>
    </w:p>
    <w:p w14:paraId="76816B4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DFCDE0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48DD9F2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92FB6B7" w14:textId="77777777" w:rsidR="00160AE4" w:rsidRPr="009044F1" w:rsidRDefault="00160AE4" w:rsidP="00B46D58">
      <w:pPr>
        <w:widowControl w:val="0"/>
        <w:spacing w:after="160"/>
        <w:ind w:firstLine="567"/>
        <w:jc w:val="center"/>
        <w:rPr>
          <w:rFonts w:ascii="GHEA Grapalat" w:hAnsi="GHEA Grapalat"/>
          <w:i/>
        </w:rPr>
      </w:pPr>
    </w:p>
    <w:p w14:paraId="7A364B18" w14:textId="73DA9360" w:rsidR="0044640F" w:rsidRPr="003A1EBB" w:rsidRDefault="0044640F" w:rsidP="0044640F">
      <w:pPr>
        <w:pStyle w:val="aa"/>
        <w:widowControl w:val="0"/>
        <w:spacing w:after="160"/>
        <w:ind w:right="-7" w:firstLine="567"/>
        <w:jc w:val="center"/>
        <w:rPr>
          <w:rFonts w:ascii="GHEA Grapalat" w:hAnsi="GHEA Grapalat"/>
        </w:rPr>
      </w:pPr>
      <w:r w:rsidRPr="0013504B">
        <w:rPr>
          <w:rFonts w:ascii="GHEA Grapalat" w:hAnsi="GHEA Grapalat"/>
        </w:rPr>
        <w:t>«</w:t>
      </w:r>
      <w:r w:rsidR="002B0A68">
        <w:rPr>
          <w:rFonts w:ascii="GHEA Grapalat" w:hAnsi="GHEA Grapalat"/>
          <w:b/>
        </w:rPr>
        <w:t>УСЛУГИ ПО ТЕХНИЧЕСКОМУ НАДЗОРУ ЗА ПОДРЯДНЫМИ РАБОТАМИ ПО КАПИТАЛЬНОМУ РЕМОНТУ КРОВЛИ ЗДАНИЯ, ЗАКРЕПЛЁННОГО ЗА КОЛЛЕДЖЕМ.</w:t>
      </w:r>
      <w:r w:rsidRPr="0044640F">
        <w:rPr>
          <w:rFonts w:ascii="GHEA Grapalat" w:hAnsi="GHEA Grapalat"/>
          <w:b/>
        </w:rPr>
        <w:t xml:space="preserve">»  </w:t>
      </w:r>
      <w:r w:rsidRPr="002E069D">
        <w:rPr>
          <w:rFonts w:ascii="GHEA Grapalat" w:hAnsi="GHEA Grapalat"/>
          <w:b/>
        </w:rPr>
        <w:t>ДЛЯ НУЖД</w:t>
      </w:r>
      <w:r w:rsidRPr="0044640F">
        <w:rPr>
          <w:rFonts w:ascii="GHEA Grapalat" w:hAnsi="GHEA Grapalat"/>
          <w:b/>
        </w:rPr>
        <w:t xml:space="preserve"> _</w:t>
      </w:r>
      <w:r w:rsidR="00486E34">
        <w:rPr>
          <w:rFonts w:ascii="GHEA Grapalat" w:hAnsi="GHEA Grapalat"/>
          <w:b/>
        </w:rPr>
        <w:t>”ГНКО “ГЮМРИЙСКИЙ ГОСУДАРСТВЕННЫЙ МУЗЫКАЛЬНЫЙ КОЛЛЕДЖ КАРА-МУРЗА”</w:t>
      </w:r>
    </w:p>
    <w:p w14:paraId="1C9BB657" w14:textId="77777777" w:rsidR="00160AE4" w:rsidRPr="003A1EBB" w:rsidRDefault="00160AE4" w:rsidP="00B46D58">
      <w:pPr>
        <w:widowControl w:val="0"/>
        <w:spacing w:after="160"/>
        <w:ind w:firstLine="567"/>
        <w:jc w:val="center"/>
        <w:rPr>
          <w:rFonts w:ascii="GHEA Grapalat" w:hAnsi="GHEA Grapalat"/>
        </w:rPr>
      </w:pPr>
    </w:p>
    <w:p w14:paraId="1CAEDBD5" w14:textId="3E128C9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31085">
        <w:rPr>
          <w:rFonts w:ascii="GHEA Grapalat" w:hAnsi="GHEA Grapalat"/>
          <w:b/>
        </w:rPr>
        <w:t>ЗАПРОСА КОТИРОВКИ</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B344501" w14:textId="77777777" w:rsidR="00C67E80" w:rsidRPr="009044F1" w:rsidRDefault="00C67E80" w:rsidP="00B46D58">
      <w:pPr>
        <w:widowControl w:val="0"/>
        <w:spacing w:after="160"/>
        <w:jc w:val="center"/>
        <w:rPr>
          <w:rFonts w:ascii="GHEA Grapalat" w:hAnsi="GHEA Grapalat" w:cs="Sylfaen"/>
          <w:b/>
        </w:rPr>
      </w:pPr>
    </w:p>
    <w:p w14:paraId="1F483445"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300A0D1D" w14:textId="77777777" w:rsidR="002E069D" w:rsidRPr="008842CE" w:rsidRDefault="002E069D" w:rsidP="00B46D58">
      <w:pPr>
        <w:widowControl w:val="0"/>
        <w:spacing w:after="160"/>
        <w:jc w:val="center"/>
        <w:rPr>
          <w:rFonts w:ascii="GHEA Grapalat" w:hAnsi="GHEA Grapalat"/>
        </w:rPr>
      </w:pPr>
    </w:p>
    <w:p w14:paraId="0CA5E76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3AB3A6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AEC4F0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6A139BB"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2308197"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9E862B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0425F4E"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D4EE3D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4686906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35ECA90"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68DB58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57AC7C1" w14:textId="77777777" w:rsidR="00520F57" w:rsidRDefault="00520F57" w:rsidP="00B46D58">
      <w:pPr>
        <w:widowControl w:val="0"/>
        <w:spacing w:after="160"/>
        <w:jc w:val="center"/>
        <w:rPr>
          <w:rFonts w:ascii="GHEA Grapalat" w:hAnsi="GHEA Grapalat"/>
          <w:b/>
        </w:rPr>
      </w:pPr>
    </w:p>
    <w:p w14:paraId="224DEF50" w14:textId="77777777" w:rsidR="00520F57" w:rsidRDefault="00520F57" w:rsidP="00B46D58">
      <w:pPr>
        <w:widowControl w:val="0"/>
        <w:spacing w:after="160"/>
        <w:jc w:val="center"/>
        <w:rPr>
          <w:rFonts w:ascii="GHEA Grapalat" w:hAnsi="GHEA Grapalat"/>
          <w:b/>
        </w:rPr>
      </w:pPr>
    </w:p>
    <w:p w14:paraId="22E28C62"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6830478B" w14:textId="77777777" w:rsidR="008842CE" w:rsidRPr="00374F4A" w:rsidRDefault="008842CE" w:rsidP="00B46D58">
      <w:pPr>
        <w:widowControl w:val="0"/>
        <w:spacing w:after="160"/>
        <w:jc w:val="center"/>
        <w:rPr>
          <w:rFonts w:ascii="GHEA Grapalat" w:hAnsi="GHEA Grapalat"/>
          <w:b/>
        </w:rPr>
      </w:pPr>
    </w:p>
    <w:p w14:paraId="1F358553" w14:textId="1BB41795" w:rsidR="00096865" w:rsidRDefault="00096865" w:rsidP="00B46D58">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31085">
        <w:rPr>
          <w:rFonts w:ascii="GHEA Grapalat" w:hAnsi="GHEA Grapalat"/>
          <w:b/>
        </w:rPr>
        <w:t>ЗАПРОСА КОТИРОВКИ</w:t>
      </w:r>
    </w:p>
    <w:p w14:paraId="63489538" w14:textId="77777777" w:rsidR="00520F57" w:rsidRPr="008842CE" w:rsidRDefault="00520F57" w:rsidP="00B46D58">
      <w:pPr>
        <w:widowControl w:val="0"/>
        <w:spacing w:after="160"/>
        <w:jc w:val="center"/>
        <w:rPr>
          <w:rFonts w:ascii="GHEA Grapalat" w:hAnsi="GHEA Grapalat"/>
          <w:b/>
        </w:rPr>
      </w:pPr>
    </w:p>
    <w:p w14:paraId="72917DE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297EAB9"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91492F3"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155642A8" w14:textId="77777777" w:rsidR="00E17B7F" w:rsidRDefault="00E17B7F">
      <w:pPr>
        <w:rPr>
          <w:rFonts w:ascii="GHEA Grapalat" w:hAnsi="GHEA Grapalat"/>
          <w:spacing w:val="-6"/>
        </w:rPr>
      </w:pPr>
      <w:r>
        <w:rPr>
          <w:rFonts w:ascii="GHEA Grapalat" w:hAnsi="GHEA Grapalat"/>
          <w:spacing w:val="-6"/>
        </w:rPr>
        <w:br w:type="page"/>
      </w:r>
    </w:p>
    <w:p w14:paraId="2947DA5C" w14:textId="37A4EC99"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831085">
        <w:rPr>
          <w:rFonts w:ascii="GHEA Grapalat" w:hAnsi="GHEA Grapalat"/>
          <w:spacing w:val="-6"/>
        </w:rPr>
        <w:t>ЗАПРОСА КОТИРОВКИ</w:t>
      </w:r>
      <w:r w:rsidR="00096865" w:rsidRPr="006D2DF7">
        <w:rPr>
          <w:rFonts w:ascii="GHEA Grapalat" w:hAnsi="GHEA Grapalat"/>
          <w:spacing w:val="-6"/>
        </w:rPr>
        <w:t>, проводимом под кодом ---</w:t>
      </w:r>
      <w:r w:rsidR="00972BE6">
        <w:rPr>
          <w:rFonts w:ascii="GHEA Grapalat" w:hAnsi="GHEA Grapalat"/>
          <w:spacing w:val="-6"/>
        </w:rPr>
        <w:t>GKMPEK-GH-TsDzB-26/04</w:t>
      </w:r>
      <w:r w:rsidR="00096865" w:rsidRPr="006D2DF7">
        <w:rPr>
          <w:rFonts w:ascii="GHEA Grapalat" w:hAnsi="GHEA Grapalat"/>
          <w:spacing w:val="-6"/>
        </w:rPr>
        <w:t>---/---</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4490BF28"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002432B"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1D76FBB"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E65217" w14:textId="5086A24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565765" w:rsidRPr="00565765">
        <w:rPr>
          <w:rFonts w:ascii="GHEA Grapalat" w:hAnsi="GHEA Grapalat"/>
          <w:sz w:val="24"/>
          <w:szCs w:val="24"/>
        </w:rPr>
        <w:t xml:space="preserve"> </w:t>
      </w:r>
      <w:proofErr w:type="spellStart"/>
      <w:r w:rsidR="00565765">
        <w:rPr>
          <w:rFonts w:ascii="GHEA Grapalat" w:hAnsi="GHEA Grapalat"/>
          <w:sz w:val="24"/>
          <w:szCs w:val="24"/>
          <w:lang w:val="en-US"/>
        </w:rPr>
        <w:t>smartbidcon</w:t>
      </w:r>
      <w:proofErr w:type="spellEnd"/>
      <w:r w:rsidR="00565765" w:rsidRPr="00094891">
        <w:rPr>
          <w:rFonts w:ascii="GHEA Grapalat" w:hAnsi="GHEA Grapalat"/>
          <w:sz w:val="24"/>
          <w:szCs w:val="24"/>
        </w:rPr>
        <w:t>@</w:t>
      </w:r>
      <w:proofErr w:type="spellStart"/>
      <w:r w:rsidR="00565765">
        <w:rPr>
          <w:rFonts w:ascii="GHEA Grapalat" w:hAnsi="GHEA Grapalat"/>
          <w:sz w:val="24"/>
          <w:szCs w:val="24"/>
          <w:lang w:val="en-US"/>
        </w:rPr>
        <w:t>gmsil</w:t>
      </w:r>
      <w:proofErr w:type="spellEnd"/>
      <w:r w:rsidR="00565765" w:rsidRPr="00094891">
        <w:rPr>
          <w:rFonts w:ascii="GHEA Grapalat" w:hAnsi="GHEA Grapalat"/>
          <w:sz w:val="24"/>
          <w:szCs w:val="24"/>
        </w:rPr>
        <w:t>.</w:t>
      </w:r>
      <w:r w:rsidR="00565765">
        <w:rPr>
          <w:rFonts w:ascii="GHEA Grapalat" w:hAnsi="GHEA Grapalat"/>
          <w:sz w:val="24"/>
          <w:szCs w:val="24"/>
          <w:lang w:val="en-US"/>
        </w:rPr>
        <w:t>com</w:t>
      </w:r>
      <w:r w:rsidR="00565765" w:rsidRPr="009044F1">
        <w:rPr>
          <w:rFonts w:ascii="GHEA Grapalat" w:hAnsi="GHEA Grapalat"/>
          <w:sz w:val="24"/>
          <w:szCs w:val="24"/>
        </w:rPr>
        <w:t xml:space="preserve"> </w:t>
      </w:r>
      <w:r w:rsidRPr="009044F1">
        <w:rPr>
          <w:rFonts w:ascii="GHEA Grapalat" w:hAnsi="GHEA Grapalat"/>
          <w:sz w:val="24"/>
          <w:szCs w:val="24"/>
        </w:rPr>
        <w:t>".</w:t>
      </w:r>
    </w:p>
    <w:p w14:paraId="4EE83F68"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3ED546C8"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70943DF"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97D73FD" w14:textId="050A67EA"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3504B" w:rsidRPr="0013504B">
        <w:rPr>
          <w:rFonts w:ascii="GHEA Grapalat" w:hAnsi="GHEA Grapalat"/>
          <w:i w:val="0"/>
          <w:sz w:val="24"/>
          <w:szCs w:val="24"/>
        </w:rPr>
        <w:t>«</w:t>
      </w:r>
      <w:r w:rsidR="002B0A68">
        <w:rPr>
          <w:rFonts w:ascii="GHEA Grapalat" w:hAnsi="GHEA Grapalat"/>
          <w:i w:val="0"/>
          <w:sz w:val="24"/>
          <w:szCs w:val="24"/>
        </w:rPr>
        <w:t>Услуги по техническому надзору за подрядными работами по капитальному ремонту кровли здания, закреплённого за колледжем.</w:t>
      </w:r>
      <w:r w:rsidR="0013504B" w:rsidRPr="0013504B">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750B58">
        <w:rPr>
          <w:rFonts w:ascii="GHEA Grapalat" w:hAnsi="GHEA Grapalat"/>
          <w:i w:val="0"/>
          <w:sz w:val="24"/>
          <w:szCs w:val="24"/>
          <w:lang w:val="hy-AM"/>
        </w:rPr>
        <w:t>Красарская средняя школа» ГНКО</w:t>
      </w:r>
      <w:r w:rsidR="00565765" w:rsidRPr="00916E68">
        <w:rPr>
          <w:rFonts w:ascii="GHEA Grapalat" w:hAnsi="GHEA Grapalat"/>
          <w:i w:val="0"/>
          <w:sz w:val="24"/>
          <w:szCs w:val="24"/>
          <w:lang w:val="hy-AM"/>
        </w:rPr>
        <w:t>»</w:t>
      </w:r>
      <w:r w:rsidRPr="009044F1">
        <w:rPr>
          <w:rFonts w:ascii="GHEA Grapalat" w:hAnsi="GHEA Grapalat"/>
          <w:i w:val="0"/>
          <w:sz w:val="24"/>
          <w:szCs w:val="24"/>
        </w:rPr>
        <w:t>которые сгруппированы в лоты "</w:t>
      </w:r>
      <w:r w:rsidR="00565765">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097AEAFD" w14:textId="77777777" w:rsidTr="00F32DDC">
        <w:trPr>
          <w:jc w:val="center"/>
        </w:trPr>
        <w:tc>
          <w:tcPr>
            <w:tcW w:w="2634" w:type="dxa"/>
            <w:gridSpan w:val="2"/>
            <w:vAlign w:val="center"/>
          </w:tcPr>
          <w:p w14:paraId="3CD790AB"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34D5CF35"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4EC2E132" w14:textId="77777777" w:rsidTr="00970424">
        <w:trPr>
          <w:jc w:val="center"/>
        </w:trPr>
        <w:tc>
          <w:tcPr>
            <w:tcW w:w="1216" w:type="dxa"/>
            <w:vAlign w:val="center"/>
          </w:tcPr>
          <w:p w14:paraId="4B95B15E"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48C24B99"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60DB0E5D"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14:paraId="2497EB13" w14:textId="77777777" w:rsidTr="00970424">
        <w:trPr>
          <w:jc w:val="center"/>
        </w:trPr>
        <w:tc>
          <w:tcPr>
            <w:tcW w:w="1216" w:type="dxa"/>
            <w:vAlign w:val="center"/>
          </w:tcPr>
          <w:p w14:paraId="25462C15"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1015F135" w14:textId="1CC84942" w:rsidR="00970424" w:rsidRPr="009400AC" w:rsidRDefault="00733E34" w:rsidP="009400AC">
            <w:pPr>
              <w:jc w:val="center"/>
              <w:rPr>
                <w:rFonts w:ascii="GHEA Grapalat" w:hAnsi="GHEA Grapalat" w:cs="Calibri"/>
                <w:color w:val="000000"/>
                <w:sz w:val="20"/>
                <w:szCs w:val="20"/>
              </w:rPr>
            </w:pPr>
            <w:r w:rsidRPr="00733E34">
              <w:rPr>
                <w:rFonts w:ascii="GHEA Grapalat" w:hAnsi="GHEA Grapalat" w:cs="Calibri"/>
                <w:color w:val="000000"/>
                <w:sz w:val="20"/>
                <w:szCs w:val="20"/>
              </w:rPr>
              <w:t>567</w:t>
            </w:r>
            <w:r>
              <w:rPr>
                <w:rFonts w:ascii="GHEA Grapalat" w:hAnsi="GHEA Grapalat" w:cs="Calibri"/>
                <w:color w:val="000000"/>
                <w:sz w:val="20"/>
                <w:szCs w:val="20"/>
                <w:lang w:val="hy-AM"/>
              </w:rPr>
              <w:t xml:space="preserve"> </w:t>
            </w:r>
            <w:r w:rsidRPr="00733E34">
              <w:rPr>
                <w:rFonts w:ascii="GHEA Grapalat" w:hAnsi="GHEA Grapalat" w:cs="Calibri"/>
                <w:color w:val="000000"/>
                <w:sz w:val="20"/>
                <w:szCs w:val="20"/>
              </w:rPr>
              <w:t>157</w:t>
            </w:r>
          </w:p>
        </w:tc>
        <w:tc>
          <w:tcPr>
            <w:tcW w:w="6600" w:type="dxa"/>
            <w:vAlign w:val="center"/>
          </w:tcPr>
          <w:p w14:paraId="34D32DFC" w14:textId="68F37372" w:rsidR="00970424" w:rsidRPr="009044F1" w:rsidRDefault="0013504B" w:rsidP="00B46D58">
            <w:pPr>
              <w:pStyle w:val="23"/>
              <w:widowControl w:val="0"/>
              <w:spacing w:after="120" w:line="240" w:lineRule="auto"/>
              <w:ind w:firstLine="0"/>
              <w:rPr>
                <w:rFonts w:ascii="GHEA Grapalat" w:hAnsi="GHEA Grapalat"/>
                <w:sz w:val="24"/>
                <w:szCs w:val="24"/>
                <w:u w:val="single"/>
                <w:vertAlign w:val="subscript"/>
              </w:rPr>
            </w:pPr>
            <w:r w:rsidRPr="0013504B">
              <w:rPr>
                <w:rFonts w:ascii="GHEA Grapalat" w:hAnsi="GHEA Grapalat"/>
                <w:sz w:val="24"/>
                <w:szCs w:val="24"/>
              </w:rPr>
              <w:t>Служба технического надзора</w:t>
            </w:r>
          </w:p>
        </w:tc>
      </w:tr>
    </w:tbl>
    <w:p w14:paraId="69418098"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49F23686" w14:textId="77777777" w:rsidR="00096865" w:rsidRPr="009044F1" w:rsidRDefault="00096865" w:rsidP="00B46D58">
      <w:pPr>
        <w:widowControl w:val="0"/>
        <w:spacing w:after="160"/>
        <w:ind w:firstLine="567"/>
        <w:jc w:val="center"/>
        <w:rPr>
          <w:rFonts w:ascii="GHEA Grapalat" w:hAnsi="GHEA Grapalat" w:cs="Sylfaen"/>
          <w:i/>
        </w:rPr>
      </w:pPr>
    </w:p>
    <w:p w14:paraId="33960A2D" w14:textId="77777777" w:rsidR="00A839B0" w:rsidRDefault="00A839B0" w:rsidP="00A839B0">
      <w:pPr>
        <w:widowControl w:val="0"/>
        <w:spacing w:after="160"/>
        <w:jc w:val="center"/>
        <w:rPr>
          <w:rFonts w:ascii="GHEA Grapalat" w:hAnsi="GHEA Grapalat"/>
        </w:rPr>
      </w:pPr>
      <w:r>
        <w:rPr>
          <w:rFonts w:ascii="GHEA Grapalat" w:hAnsi="GHEA Grapalat"/>
          <w:b/>
        </w:rPr>
        <w:t xml:space="preserve">2. ТРЕБОВАНИЯ К ПРАВУ УЧАСТНИКА НА УЧАСТИЕ, </w:t>
      </w:r>
      <w:r>
        <w:rPr>
          <w:rFonts w:ascii="GHEA Grapalat" w:hAnsi="GHEA Grapalat"/>
          <w:b/>
        </w:rPr>
        <w:br/>
        <w:t>ПОРЯДОК ИХ ОЦЕНКИ, УСЛОВИЯ ПРЕДСТАВЛЕНИЯ ОБЕСПЕЧЕНИЯ КВАЛИФИКАЦИИ В СЛУЧАЕ ПРИЗНАНИЯ ОТОБРАННЫМ  УЧАСТНИКОМ</w:t>
      </w:r>
      <w:r>
        <w:rPr>
          <w:rFonts w:ascii="GHEA Grapalat" w:hAnsi="GHEA Grapalat"/>
          <w:b/>
        </w:rPr>
        <w:br/>
      </w:r>
    </w:p>
    <w:p w14:paraId="1E112309" w14:textId="77777777" w:rsidR="00A839B0" w:rsidRDefault="00A839B0" w:rsidP="00A839B0">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1279DD13"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6822DC58"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 xml:space="preserve">финансирование терроризма, эксплуатацию детей или преступление, включающее </w:t>
      </w:r>
      <w:proofErr w:type="spellStart"/>
      <w:r>
        <w:rPr>
          <w:rFonts w:ascii="GHEA Grapalat" w:hAnsi="GHEA Grapalat"/>
        </w:rPr>
        <w:t>трафикинг</w:t>
      </w:r>
      <w:proofErr w:type="spellEnd"/>
      <w:r>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1C6C0FE3"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административный акт, устанавливающий ответственность за </w:t>
      </w:r>
      <w:proofErr w:type="spellStart"/>
      <w:r>
        <w:rPr>
          <w:rFonts w:ascii="GHEA Grapalat" w:hAnsi="GHEA Grapalat"/>
        </w:rPr>
        <w:t>антиконкурентное</w:t>
      </w:r>
      <w:proofErr w:type="spellEnd"/>
      <w:r>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Pr>
          <w:rFonts w:ascii="GHEA Grapalat" w:hAnsi="GHEA Grapalat"/>
        </w:rPr>
        <w:t>необжалуемым</w:t>
      </w:r>
      <w:proofErr w:type="spellEnd"/>
      <w:r>
        <w:rPr>
          <w:rFonts w:ascii="GHEA Grapalat" w:hAnsi="GHEA Grapalat"/>
        </w:rPr>
        <w:t>, а в случае обжалования оставлен без изменений;</w:t>
      </w:r>
    </w:p>
    <w:p w14:paraId="78AA2ADD"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t xml:space="preserve">которые по состоянию на день подачи заявки включены в список </w:t>
      </w:r>
      <w:r>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333B515A"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05ACC749" w14:textId="77777777" w:rsidR="00A839B0" w:rsidRDefault="00A839B0" w:rsidP="00A839B0">
      <w:pPr>
        <w:widowControl w:val="0"/>
        <w:tabs>
          <w:tab w:val="left" w:pos="1134"/>
        </w:tabs>
        <w:ind w:firstLine="567"/>
        <w:jc w:val="both"/>
        <w:rPr>
          <w:rFonts w:ascii="GHEA Grapalat" w:hAnsi="GHEA Grapalat"/>
        </w:rPr>
      </w:pPr>
      <w:r>
        <w:rPr>
          <w:rFonts w:ascii="GHEA Grapalat" w:hAnsi="GHEA Grapalat"/>
          <w:lang w:val="hy-AM"/>
        </w:rPr>
        <w:t>7</w:t>
      </w:r>
      <w:r>
        <w:rPr>
          <w:rFonts w:ascii="GHEA Grapalat" w:hAnsi="GHEA Grapalat"/>
        </w:rPr>
        <w:t>) которые на основании абзаца «е» подпункта 2 пункта 1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5065E9F9" w14:textId="77777777" w:rsidR="00A839B0" w:rsidRDefault="00A839B0" w:rsidP="00A839B0">
      <w:pPr>
        <w:widowControl w:val="0"/>
        <w:tabs>
          <w:tab w:val="left" w:pos="1134"/>
        </w:tabs>
        <w:spacing w:after="160"/>
        <w:ind w:firstLine="567"/>
        <w:jc w:val="both"/>
        <w:rPr>
          <w:rFonts w:ascii="GHEA Grapalat" w:hAnsi="GHEA Grapalat"/>
        </w:rPr>
      </w:pPr>
    </w:p>
    <w:p w14:paraId="70CDE6F9"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622BF6B" w14:textId="77777777" w:rsidR="00A839B0" w:rsidRDefault="00A839B0" w:rsidP="00A839B0">
      <w:pPr>
        <w:widowControl w:val="0"/>
        <w:tabs>
          <w:tab w:val="left" w:pos="1134"/>
        </w:tabs>
        <w:ind w:firstLine="567"/>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E162126" w14:textId="77777777" w:rsidR="00A839B0" w:rsidRDefault="00A839B0" w:rsidP="00A839B0">
      <w:pPr>
        <w:pStyle w:val="af4"/>
        <w:widowControl w:val="0"/>
        <w:numPr>
          <w:ilvl w:val="0"/>
          <w:numId w:val="35"/>
        </w:numPr>
        <w:tabs>
          <w:tab w:val="left" w:pos="1134"/>
        </w:tabs>
        <w:spacing w:before="0" w:beforeAutospacing="0" w:after="0" w:afterAutospacing="0"/>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520267E6" w14:textId="77777777" w:rsidR="00A839B0" w:rsidRDefault="00A839B0" w:rsidP="00A839B0">
      <w:pPr>
        <w:widowControl w:val="0"/>
        <w:tabs>
          <w:tab w:val="left" w:pos="1134"/>
        </w:tabs>
        <w:ind w:left="66"/>
        <w:contextualSpacing/>
        <w:jc w:val="both"/>
        <w:rPr>
          <w:rFonts w:ascii="GHEA Grapalat" w:hAnsi="GHEA Grapalat" w:cs="Sylfaen"/>
        </w:rPr>
      </w:pPr>
    </w:p>
    <w:p w14:paraId="4158CC21" w14:textId="77777777" w:rsidR="00A839B0" w:rsidRDefault="00A839B0" w:rsidP="00A839B0">
      <w:pPr>
        <w:pStyle w:val="af4"/>
        <w:widowControl w:val="0"/>
        <w:numPr>
          <w:ilvl w:val="0"/>
          <w:numId w:val="35"/>
        </w:numPr>
        <w:tabs>
          <w:tab w:val="left" w:pos="1134"/>
        </w:tabs>
        <w:spacing w:before="0" w:beforeAutospacing="0" w:after="0" w:afterAutospacing="0"/>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069BE535" w14:textId="77777777" w:rsidR="00A839B0" w:rsidRDefault="00A839B0" w:rsidP="00A839B0">
      <w:pPr>
        <w:widowControl w:val="0"/>
        <w:tabs>
          <w:tab w:val="left" w:pos="1134"/>
        </w:tabs>
        <w:spacing w:after="160"/>
        <w:ind w:firstLine="567"/>
        <w:jc w:val="both"/>
        <w:rPr>
          <w:rFonts w:ascii="GHEA Grapalat" w:hAnsi="GHEA Grapalat" w:cs="Sylfaen"/>
        </w:rPr>
      </w:pPr>
    </w:p>
    <w:p w14:paraId="25B4E637" w14:textId="77777777" w:rsidR="00A839B0" w:rsidRDefault="00A839B0" w:rsidP="00A839B0">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7F09C28" w14:textId="77777777" w:rsidR="00A839B0" w:rsidRDefault="00A839B0" w:rsidP="00A839B0">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54A36BA5" w14:textId="77777777" w:rsidR="00A839B0" w:rsidRDefault="00A839B0" w:rsidP="00A839B0">
      <w:pPr>
        <w:widowControl w:val="0"/>
        <w:tabs>
          <w:tab w:val="left" w:pos="1134"/>
        </w:tabs>
        <w:ind w:firstLine="567"/>
        <w:jc w:val="both"/>
        <w:rPr>
          <w:rFonts w:ascii="GHEA Grapalat" w:hAnsi="GHEA Grapalat"/>
        </w:rPr>
      </w:pPr>
      <w:r>
        <w:rPr>
          <w:rFonts w:ascii="GHEA Grapalat" w:hAnsi="GHEA Grapalat"/>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C656CDD" w14:textId="77777777" w:rsidR="00A839B0" w:rsidRDefault="00A839B0" w:rsidP="00A839B0">
      <w:pPr>
        <w:pStyle w:val="af4"/>
        <w:widowControl w:val="0"/>
        <w:tabs>
          <w:tab w:val="left" w:pos="1134"/>
        </w:tabs>
        <w:spacing w:after="160"/>
        <w:ind w:firstLine="567"/>
        <w:jc w:val="both"/>
        <w:rPr>
          <w:rFonts w:ascii="GHEA Grapalat" w:hAnsi="GHEA Grapalat"/>
        </w:rPr>
      </w:pPr>
      <w:r>
        <w:rPr>
          <w:rFonts w:ascii="GHEA Grapalat" w:hAnsi="GHEA Grapalat"/>
        </w:rPr>
        <w:t>По смыслу пункта 119 Порядка:</w:t>
      </w:r>
    </w:p>
    <w:p w14:paraId="7A0E1E8B"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0AB6A68C"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C1FF9A4"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11B8C593"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78804655"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C1711FA"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C19A1A0"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0E5A5011"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39BE66F4"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w:t>
      </w:r>
      <w:r>
        <w:rPr>
          <w:rFonts w:ascii="GHEA Grapalat" w:hAnsi="GHEA Grapalat"/>
          <w:color w:val="000000"/>
        </w:rPr>
        <w:lastRenderedPageBreak/>
        <w:t>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880831E"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53305FD" w14:textId="77777777" w:rsidR="00A839B0" w:rsidRDefault="00A839B0" w:rsidP="00A839B0">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2179B0ED" w14:textId="77777777" w:rsidR="00A839B0" w:rsidRDefault="00A839B0" w:rsidP="00A839B0">
      <w:pPr>
        <w:widowControl w:val="0"/>
        <w:tabs>
          <w:tab w:val="left" w:pos="1134"/>
        </w:tabs>
        <w:spacing w:after="160"/>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54852ACB" w14:textId="77777777" w:rsidR="00A839B0" w:rsidRDefault="00A839B0" w:rsidP="00A839B0">
      <w:pPr>
        <w:widowControl w:val="0"/>
        <w:tabs>
          <w:tab w:val="left" w:pos="1134"/>
        </w:tabs>
        <w:ind w:firstLine="567"/>
        <w:jc w:val="both"/>
        <w:rPr>
          <w:rFonts w:ascii="GHEA Grapalat" w:hAnsi="GHEA Grapalat" w:cs="Arial"/>
        </w:rPr>
      </w:pPr>
      <w:r>
        <w:rPr>
          <w:rFonts w:ascii="GHEA Grapalat" w:hAnsi="GHEA Grapalat"/>
        </w:rPr>
        <w:t>2.4.</w:t>
      </w:r>
      <w:r>
        <w:rPr>
          <w:rFonts w:ascii="GHEA Grapalat" w:hAnsi="GHEA Grapalat"/>
          <w:vertAlign w:val="superscript"/>
        </w:rPr>
        <w:t>4</w:t>
      </w:r>
      <w:r>
        <w:rPr>
          <w:rFonts w:ascii="GHEA Grapalat" w:hAnsi="GHEA Grapalat"/>
        </w:rPr>
        <w:t xml:space="preserve"> Участник должен иметь требуемые для исполнения предусмотренных заключаемым договором обязательств:</w:t>
      </w:r>
    </w:p>
    <w:p w14:paraId="13C79E84" w14:textId="77777777" w:rsidR="00A839B0" w:rsidRDefault="00A839B0" w:rsidP="00A839B0">
      <w:pPr>
        <w:widowControl w:val="0"/>
        <w:tabs>
          <w:tab w:val="left" w:pos="1134"/>
        </w:tabs>
        <w:ind w:firstLine="567"/>
        <w:jc w:val="both"/>
        <w:rPr>
          <w:rFonts w:ascii="GHEA Grapalat" w:hAnsi="GHEA Grapalat" w:cs="Arial"/>
        </w:rPr>
      </w:pPr>
      <w:r>
        <w:rPr>
          <w:rFonts w:ascii="GHEA Grapalat" w:hAnsi="GHEA Grapalat"/>
        </w:rPr>
        <w:t>1)</w:t>
      </w:r>
      <w:r>
        <w:rPr>
          <w:rFonts w:ascii="GHEA Grapalat" w:hAnsi="GHEA Grapalat"/>
        </w:rPr>
        <w:tab/>
        <w:t>профессиональный опыт,</w:t>
      </w:r>
    </w:p>
    <w:p w14:paraId="6C18EF97" w14:textId="77777777" w:rsidR="00A839B0" w:rsidRDefault="00A839B0" w:rsidP="00A839B0">
      <w:pPr>
        <w:widowControl w:val="0"/>
        <w:tabs>
          <w:tab w:val="left" w:pos="1134"/>
        </w:tabs>
        <w:ind w:firstLine="567"/>
        <w:jc w:val="both"/>
        <w:rPr>
          <w:rFonts w:ascii="GHEA Grapalat" w:hAnsi="GHEA Grapalat" w:cs="Arial"/>
        </w:rPr>
      </w:pPr>
      <w:r>
        <w:rPr>
          <w:rFonts w:ascii="GHEA Grapalat" w:hAnsi="GHEA Grapalat"/>
        </w:rPr>
        <w:t>2)</w:t>
      </w:r>
      <w:r>
        <w:rPr>
          <w:rFonts w:ascii="GHEA Grapalat" w:hAnsi="GHEA Grapalat"/>
        </w:rPr>
        <w:tab/>
        <w:t>технические средства,</w:t>
      </w:r>
    </w:p>
    <w:p w14:paraId="13AC5231" w14:textId="77777777" w:rsidR="00A839B0" w:rsidRDefault="00A839B0" w:rsidP="00A839B0">
      <w:pPr>
        <w:widowControl w:val="0"/>
        <w:tabs>
          <w:tab w:val="left" w:pos="1134"/>
        </w:tabs>
        <w:ind w:firstLine="567"/>
        <w:jc w:val="both"/>
        <w:rPr>
          <w:rFonts w:ascii="GHEA Grapalat" w:hAnsi="GHEA Grapalat" w:cs="Arial"/>
        </w:rPr>
      </w:pPr>
      <w:r>
        <w:rPr>
          <w:rFonts w:ascii="GHEA Grapalat" w:hAnsi="GHEA Grapalat"/>
        </w:rPr>
        <w:t>3)</w:t>
      </w:r>
      <w:r>
        <w:rPr>
          <w:rFonts w:ascii="GHEA Grapalat" w:hAnsi="GHEA Grapalat"/>
        </w:rPr>
        <w:tab/>
        <w:t>финансовые средства,</w:t>
      </w:r>
    </w:p>
    <w:p w14:paraId="54D9EFA6" w14:textId="77777777" w:rsidR="00A839B0" w:rsidRDefault="00A839B0" w:rsidP="00A839B0">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трудовые ресурсы.</w:t>
      </w:r>
    </w:p>
    <w:p w14:paraId="47CBA8F1" w14:textId="77777777" w:rsidR="00A839B0" w:rsidRDefault="00A839B0" w:rsidP="00A839B0">
      <w:pPr>
        <w:widowControl w:val="0"/>
        <w:tabs>
          <w:tab w:val="left" w:pos="1134"/>
        </w:tabs>
        <w:ind w:firstLine="567"/>
        <w:jc w:val="both"/>
        <w:rPr>
          <w:rFonts w:ascii="GHEA Grapalat" w:hAnsi="GHEA Grapalat"/>
        </w:rPr>
      </w:pPr>
    </w:p>
    <w:p w14:paraId="6B1D0622" w14:textId="77777777" w:rsidR="00A839B0" w:rsidRDefault="00A839B0" w:rsidP="00A839B0">
      <w:pPr>
        <w:widowControl w:val="0"/>
        <w:tabs>
          <w:tab w:val="left" w:pos="1134"/>
        </w:tabs>
        <w:ind w:firstLine="567"/>
        <w:jc w:val="both"/>
        <w:rPr>
          <w:rFonts w:ascii="GHEA Grapalat" w:hAnsi="GHEA Grapalat" w:cs="Arial"/>
        </w:rPr>
      </w:pPr>
      <w:r>
        <w:rPr>
          <w:rFonts w:ascii="GHEA Grapalat" w:hAnsi="GHEA Grapalat"/>
        </w:rPr>
        <w:t>2.4.1 Предъявляемые к участнику:</w:t>
      </w:r>
      <w:r>
        <w:rPr>
          <w:rFonts w:ascii="GHEA Grapalat" w:hAnsi="GHEA Grapalat"/>
          <w:vertAlign w:val="superscript"/>
        </w:rPr>
        <w:t>4.1</w:t>
      </w:r>
    </w:p>
    <w:p w14:paraId="5381255C" w14:textId="77777777" w:rsidR="00A839B0" w:rsidRDefault="00A839B0" w:rsidP="00A839B0">
      <w:pPr>
        <w:widowControl w:val="0"/>
        <w:tabs>
          <w:tab w:val="left" w:pos="1134"/>
        </w:tabs>
        <w:ind w:firstLine="567"/>
        <w:jc w:val="both"/>
        <w:rPr>
          <w:rFonts w:ascii="GHEA Grapalat" w:hAnsi="GHEA Grapalat" w:cs="Arial Armenian"/>
        </w:rPr>
      </w:pPr>
      <w:r>
        <w:rPr>
          <w:rFonts w:ascii="GHEA Grapalat" w:hAnsi="GHEA Grapalat"/>
        </w:rPr>
        <w:t>1)</w:t>
      </w:r>
      <w:r>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aff2"/>
        <w:tblW w:w="0" w:type="auto"/>
        <w:tblLook w:val="04A0" w:firstRow="1" w:lastRow="0" w:firstColumn="1" w:lastColumn="0" w:noHBand="0" w:noVBand="1"/>
      </w:tblPr>
      <w:tblGrid>
        <w:gridCol w:w="675"/>
        <w:gridCol w:w="3261"/>
        <w:gridCol w:w="3028"/>
        <w:gridCol w:w="2322"/>
      </w:tblGrid>
      <w:tr w:rsidR="00A839B0" w14:paraId="556BA6C8" w14:textId="77777777" w:rsidTr="00A839B0">
        <w:tc>
          <w:tcPr>
            <w:tcW w:w="675" w:type="dxa"/>
            <w:tcBorders>
              <w:top w:val="single" w:sz="4" w:space="0" w:color="auto"/>
              <w:left w:val="single" w:sz="4" w:space="0" w:color="auto"/>
              <w:bottom w:val="single" w:sz="4" w:space="0" w:color="auto"/>
              <w:right w:val="single" w:sz="4" w:space="0" w:color="auto"/>
            </w:tcBorders>
            <w:hideMark/>
          </w:tcPr>
          <w:p w14:paraId="1C83208D" w14:textId="77777777" w:rsidR="00A839B0" w:rsidRDefault="00A839B0">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Borders>
              <w:top w:val="single" w:sz="4" w:space="0" w:color="auto"/>
              <w:left w:val="single" w:sz="4" w:space="0" w:color="auto"/>
              <w:bottom w:val="single" w:sz="4" w:space="0" w:color="auto"/>
              <w:right w:val="single" w:sz="4" w:space="0" w:color="auto"/>
            </w:tcBorders>
            <w:hideMark/>
          </w:tcPr>
          <w:p w14:paraId="6D848ACD" w14:textId="77777777" w:rsidR="00A839B0" w:rsidRDefault="00A839B0">
            <w:pPr>
              <w:widowControl w:val="0"/>
              <w:tabs>
                <w:tab w:val="left" w:pos="1134"/>
              </w:tabs>
              <w:spacing w:after="160"/>
              <w:jc w:val="both"/>
              <w:rPr>
                <w:rFonts w:ascii="GHEA Grapalat" w:hAnsi="GHEA Grapalat"/>
              </w:rPr>
            </w:pPr>
            <w:r>
              <w:rPr>
                <w:rFonts w:ascii="GHEA Grapalat" w:hAnsi="GHEA Grapalat"/>
              </w:rPr>
              <w:t>Условия, представленные к опыту</w:t>
            </w:r>
          </w:p>
        </w:tc>
        <w:tc>
          <w:tcPr>
            <w:tcW w:w="3028" w:type="dxa"/>
            <w:tcBorders>
              <w:top w:val="single" w:sz="4" w:space="0" w:color="auto"/>
              <w:left w:val="single" w:sz="4" w:space="0" w:color="auto"/>
              <w:bottom w:val="single" w:sz="4" w:space="0" w:color="auto"/>
              <w:right w:val="single" w:sz="4" w:space="0" w:color="auto"/>
            </w:tcBorders>
            <w:hideMark/>
          </w:tcPr>
          <w:p w14:paraId="10CDC28D" w14:textId="77777777" w:rsidR="00A839B0" w:rsidRDefault="00A839B0">
            <w:pPr>
              <w:widowControl w:val="0"/>
              <w:tabs>
                <w:tab w:val="left" w:pos="1134"/>
              </w:tabs>
              <w:spacing w:after="160"/>
              <w:jc w:val="both"/>
              <w:rPr>
                <w:rFonts w:ascii="GHEA Grapalat" w:hAnsi="GHEA Grapalat"/>
              </w:rPr>
            </w:pPr>
            <w:r>
              <w:rPr>
                <w:rFonts w:ascii="GHEA Grapalat" w:hAnsi="GHEA Grapalat"/>
              </w:rPr>
              <w:t>Требуемые документы и условия к последним</w:t>
            </w:r>
          </w:p>
        </w:tc>
        <w:tc>
          <w:tcPr>
            <w:tcW w:w="2322" w:type="dxa"/>
            <w:tcBorders>
              <w:top w:val="single" w:sz="4" w:space="0" w:color="auto"/>
              <w:left w:val="single" w:sz="4" w:space="0" w:color="auto"/>
              <w:bottom w:val="single" w:sz="4" w:space="0" w:color="auto"/>
              <w:right w:val="single" w:sz="4" w:space="0" w:color="auto"/>
            </w:tcBorders>
            <w:hideMark/>
          </w:tcPr>
          <w:p w14:paraId="40AD5A3D" w14:textId="77777777" w:rsidR="00A839B0" w:rsidRDefault="00A839B0">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A839B0" w:rsidRPr="00A839B0" w14:paraId="5E2BBF83" w14:textId="77777777" w:rsidTr="00A839B0">
        <w:trPr>
          <w:trHeight w:val="230"/>
        </w:trPr>
        <w:tc>
          <w:tcPr>
            <w:tcW w:w="675" w:type="dxa"/>
            <w:tcBorders>
              <w:top w:val="single" w:sz="4" w:space="0" w:color="auto"/>
              <w:left w:val="single" w:sz="4" w:space="0" w:color="auto"/>
              <w:bottom w:val="single" w:sz="4" w:space="0" w:color="auto"/>
              <w:right w:val="single" w:sz="4" w:space="0" w:color="auto"/>
            </w:tcBorders>
          </w:tcPr>
          <w:p w14:paraId="1DEA3195" w14:textId="77777777" w:rsidR="00A839B0" w:rsidRDefault="00A839B0">
            <w:pPr>
              <w:widowControl w:val="0"/>
              <w:tabs>
                <w:tab w:val="left" w:pos="1134"/>
              </w:tabs>
              <w:spacing w:after="160"/>
              <w:jc w:val="both"/>
              <w:rPr>
                <w:rFonts w:ascii="GHEA Grapalat" w:hAnsi="GHEA Grapalat"/>
                <w:color w:val="000000"/>
              </w:rPr>
            </w:pPr>
          </w:p>
        </w:tc>
        <w:tc>
          <w:tcPr>
            <w:tcW w:w="3261" w:type="dxa"/>
            <w:tcBorders>
              <w:top w:val="single" w:sz="4" w:space="0" w:color="auto"/>
              <w:left w:val="single" w:sz="4" w:space="0" w:color="auto"/>
              <w:bottom w:val="single" w:sz="4" w:space="0" w:color="auto"/>
              <w:right w:val="single" w:sz="4" w:space="0" w:color="auto"/>
            </w:tcBorders>
          </w:tcPr>
          <w:p w14:paraId="5E66E294" w14:textId="77777777" w:rsidR="00A839B0" w:rsidRPr="00A839B0" w:rsidRDefault="00A839B0" w:rsidP="00A839B0">
            <w:pPr>
              <w:widowControl w:val="0"/>
              <w:tabs>
                <w:tab w:val="left" w:pos="1134"/>
              </w:tabs>
              <w:spacing w:after="160"/>
              <w:jc w:val="both"/>
              <w:rPr>
                <w:rFonts w:ascii="GHEA Grapalat" w:hAnsi="GHEA Grapalat"/>
                <w:color w:val="000000"/>
              </w:rPr>
            </w:pPr>
            <w:r w:rsidRPr="00A839B0">
              <w:rPr>
                <w:rFonts w:ascii="GHEA Grapalat" w:hAnsi="GHEA Grapalat"/>
                <w:color w:val="000000"/>
              </w:rPr>
              <w:t>В течение предыдущих трех лет надлежащим образом был заключен хотя бы один подобный контракт</w:t>
            </w:r>
          </w:p>
          <w:p w14:paraId="3C7CDC53" w14:textId="2C0F2E7E" w:rsidR="00A839B0" w:rsidRDefault="00A839B0" w:rsidP="00A839B0">
            <w:pPr>
              <w:widowControl w:val="0"/>
              <w:tabs>
                <w:tab w:val="left" w:pos="1134"/>
              </w:tabs>
              <w:spacing w:after="160"/>
              <w:jc w:val="both"/>
              <w:rPr>
                <w:rFonts w:ascii="GHEA Grapalat" w:hAnsi="GHEA Grapalat"/>
                <w:color w:val="000000"/>
              </w:rPr>
            </w:pPr>
            <w:r w:rsidRPr="00A839B0">
              <w:rPr>
                <w:rFonts w:ascii="GHEA Grapalat" w:hAnsi="GHEA Grapalat"/>
                <w:color w:val="000000"/>
              </w:rPr>
              <w:t xml:space="preserve">Ранее заключенный контракт (или контракты) оценивается (или оцениваются) аналогично, если объем (или общий объем) услуг, предоставленных в его (их) </w:t>
            </w:r>
            <w:r w:rsidRPr="00A839B0">
              <w:rPr>
                <w:rFonts w:ascii="GHEA Grapalat" w:hAnsi="GHEA Grapalat"/>
                <w:color w:val="000000"/>
              </w:rPr>
              <w:lastRenderedPageBreak/>
              <w:t>рамках, в денежном выражении, не меньше ценового предложения, представленного участником в рамках настоящей процедуры:</w:t>
            </w:r>
          </w:p>
        </w:tc>
        <w:tc>
          <w:tcPr>
            <w:tcW w:w="3028" w:type="dxa"/>
            <w:tcBorders>
              <w:top w:val="single" w:sz="4" w:space="0" w:color="auto"/>
              <w:left w:val="single" w:sz="4" w:space="0" w:color="auto"/>
              <w:bottom w:val="single" w:sz="4" w:space="0" w:color="auto"/>
              <w:right w:val="single" w:sz="4" w:space="0" w:color="auto"/>
            </w:tcBorders>
          </w:tcPr>
          <w:p w14:paraId="1D1D22AA" w14:textId="1B1AD969" w:rsidR="00A839B0" w:rsidRDefault="00A839B0">
            <w:pPr>
              <w:widowControl w:val="0"/>
              <w:tabs>
                <w:tab w:val="left" w:pos="1134"/>
              </w:tabs>
              <w:spacing w:after="160"/>
              <w:jc w:val="both"/>
              <w:rPr>
                <w:rFonts w:ascii="GHEA Grapalat" w:hAnsi="GHEA Grapalat"/>
                <w:color w:val="000000"/>
              </w:rPr>
            </w:pPr>
            <w:r w:rsidRPr="00A839B0">
              <w:rPr>
                <w:rFonts w:ascii="GHEA Grapalat" w:hAnsi="GHEA Grapalat"/>
                <w:color w:val="000000"/>
              </w:rPr>
              <w:lastRenderedPageBreak/>
              <w:t>копия контракта копия документа, подтверждающего завершение работ</w:t>
            </w:r>
          </w:p>
        </w:tc>
        <w:tc>
          <w:tcPr>
            <w:tcW w:w="2322" w:type="dxa"/>
            <w:tcBorders>
              <w:top w:val="single" w:sz="4" w:space="0" w:color="auto"/>
              <w:left w:val="single" w:sz="4" w:space="0" w:color="auto"/>
              <w:bottom w:val="single" w:sz="4" w:space="0" w:color="auto"/>
              <w:right w:val="single" w:sz="4" w:space="0" w:color="auto"/>
            </w:tcBorders>
          </w:tcPr>
          <w:p w14:paraId="01C78451" w14:textId="63460177" w:rsidR="00A839B0" w:rsidRDefault="00A839B0">
            <w:pPr>
              <w:widowControl w:val="0"/>
              <w:tabs>
                <w:tab w:val="left" w:pos="1134"/>
              </w:tabs>
              <w:spacing w:after="160"/>
              <w:jc w:val="both"/>
              <w:rPr>
                <w:rFonts w:ascii="GHEA Grapalat" w:hAnsi="GHEA Grapalat"/>
                <w:color w:val="000000"/>
              </w:rPr>
            </w:pPr>
            <w:r w:rsidRPr="00A839B0">
              <w:rPr>
                <w:rFonts w:ascii="GHEA Grapalat" w:hAnsi="GHEA Grapalat"/>
                <w:color w:val="000000"/>
              </w:rPr>
              <w:t>аналогичными считаются ранее заключенные договоры на оказание консультационных услуг по техническому контролю качества строительных работ</w:t>
            </w:r>
          </w:p>
        </w:tc>
      </w:tr>
      <w:tr w:rsidR="00A839B0" w:rsidRPr="00A839B0" w14:paraId="3CB6E555" w14:textId="77777777" w:rsidTr="00A839B0">
        <w:trPr>
          <w:trHeight w:val="308"/>
        </w:trPr>
        <w:tc>
          <w:tcPr>
            <w:tcW w:w="675" w:type="dxa"/>
            <w:tcBorders>
              <w:top w:val="single" w:sz="4" w:space="0" w:color="auto"/>
              <w:left w:val="single" w:sz="4" w:space="0" w:color="auto"/>
              <w:bottom w:val="single" w:sz="4" w:space="0" w:color="auto"/>
              <w:right w:val="single" w:sz="4" w:space="0" w:color="auto"/>
            </w:tcBorders>
          </w:tcPr>
          <w:p w14:paraId="4F5EE540" w14:textId="77777777" w:rsidR="00A839B0" w:rsidRDefault="00A839B0">
            <w:pPr>
              <w:widowControl w:val="0"/>
              <w:tabs>
                <w:tab w:val="left" w:pos="1134"/>
              </w:tabs>
              <w:spacing w:after="160"/>
              <w:jc w:val="both"/>
              <w:rPr>
                <w:rFonts w:ascii="GHEA Grapalat" w:hAnsi="GHEA Grapalat"/>
                <w:color w:val="000000"/>
              </w:rPr>
            </w:pPr>
          </w:p>
        </w:tc>
        <w:tc>
          <w:tcPr>
            <w:tcW w:w="3261" w:type="dxa"/>
            <w:tcBorders>
              <w:top w:val="single" w:sz="4" w:space="0" w:color="auto"/>
              <w:left w:val="single" w:sz="4" w:space="0" w:color="auto"/>
              <w:bottom w:val="single" w:sz="4" w:space="0" w:color="auto"/>
              <w:right w:val="single" w:sz="4" w:space="0" w:color="auto"/>
            </w:tcBorders>
          </w:tcPr>
          <w:p w14:paraId="068D9EDF" w14:textId="77777777" w:rsidR="00A839B0" w:rsidRDefault="00A839B0">
            <w:pPr>
              <w:widowControl w:val="0"/>
              <w:tabs>
                <w:tab w:val="left" w:pos="1134"/>
              </w:tabs>
              <w:spacing w:after="160"/>
              <w:jc w:val="both"/>
              <w:rPr>
                <w:rFonts w:ascii="GHEA Grapalat" w:hAnsi="GHEA Grapalat"/>
                <w:color w:val="000000"/>
              </w:rPr>
            </w:pPr>
          </w:p>
        </w:tc>
        <w:tc>
          <w:tcPr>
            <w:tcW w:w="3028" w:type="dxa"/>
            <w:tcBorders>
              <w:top w:val="single" w:sz="4" w:space="0" w:color="auto"/>
              <w:left w:val="single" w:sz="4" w:space="0" w:color="auto"/>
              <w:bottom w:val="single" w:sz="4" w:space="0" w:color="auto"/>
              <w:right w:val="single" w:sz="4" w:space="0" w:color="auto"/>
            </w:tcBorders>
          </w:tcPr>
          <w:p w14:paraId="02148398" w14:textId="77777777" w:rsidR="00A839B0" w:rsidRDefault="00A839B0">
            <w:pPr>
              <w:widowControl w:val="0"/>
              <w:tabs>
                <w:tab w:val="left" w:pos="1134"/>
              </w:tabs>
              <w:spacing w:after="160"/>
              <w:jc w:val="both"/>
              <w:rPr>
                <w:rFonts w:ascii="GHEA Grapalat" w:hAnsi="GHEA Grapalat"/>
                <w:color w:val="000000"/>
              </w:rPr>
            </w:pPr>
          </w:p>
        </w:tc>
        <w:tc>
          <w:tcPr>
            <w:tcW w:w="2322" w:type="dxa"/>
            <w:tcBorders>
              <w:top w:val="single" w:sz="4" w:space="0" w:color="auto"/>
              <w:left w:val="single" w:sz="4" w:space="0" w:color="auto"/>
              <w:bottom w:val="single" w:sz="4" w:space="0" w:color="auto"/>
              <w:right w:val="single" w:sz="4" w:space="0" w:color="auto"/>
            </w:tcBorders>
          </w:tcPr>
          <w:p w14:paraId="680902A2" w14:textId="77777777" w:rsidR="00A839B0" w:rsidRDefault="00A839B0">
            <w:pPr>
              <w:widowControl w:val="0"/>
              <w:tabs>
                <w:tab w:val="left" w:pos="1134"/>
              </w:tabs>
              <w:spacing w:after="160"/>
              <w:jc w:val="both"/>
              <w:rPr>
                <w:rFonts w:ascii="GHEA Grapalat" w:hAnsi="GHEA Grapalat"/>
                <w:color w:val="000000"/>
              </w:rPr>
            </w:pPr>
          </w:p>
        </w:tc>
      </w:tr>
    </w:tbl>
    <w:p w14:paraId="2BF5B4DA" w14:textId="06094E87" w:rsidR="00A839B0" w:rsidRPr="00733E34" w:rsidRDefault="00A839B0" w:rsidP="00733E34">
      <w:pPr>
        <w:jc w:val="both"/>
        <w:rPr>
          <w:rFonts w:ascii="GHEA Grapalat" w:hAnsi="GHEA Grapalat"/>
        </w:rPr>
      </w:pPr>
      <w:r>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638DD10" w14:textId="77777777" w:rsidR="00A839B0" w:rsidRDefault="00A839B0" w:rsidP="00A839B0">
      <w:pPr>
        <w:widowControl w:val="0"/>
        <w:tabs>
          <w:tab w:val="left" w:pos="1134"/>
        </w:tabs>
        <w:spacing w:after="160" w:line="360" w:lineRule="auto"/>
        <w:ind w:firstLine="567"/>
        <w:jc w:val="both"/>
        <w:rPr>
          <w:rFonts w:ascii="GHEA Grapalat" w:hAnsi="GHEA Grapalat"/>
        </w:rPr>
      </w:pPr>
      <w:r>
        <w:rPr>
          <w:rFonts w:ascii="GHEA Grapalat" w:hAnsi="GHEA Grapalat"/>
        </w:rPr>
        <w:t>4)</w:t>
      </w:r>
      <w:r>
        <w:rPr>
          <w:rFonts w:ascii="GHEA Grapalat" w:hAnsi="GHEA Grapalat"/>
        </w:rPr>
        <w:tab/>
        <w:t>квалификационный критерий "Трудовые ресурсы" устанавливается и оценивается в следующем порядке:</w:t>
      </w:r>
    </w:p>
    <w:p w14:paraId="2E8599D0"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для исполнения договора требуются следующие трудовые ресурсы</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00"/>
        <w:gridCol w:w="2453"/>
        <w:gridCol w:w="5017"/>
      </w:tblGrid>
      <w:tr w:rsidR="00A839B0" w14:paraId="7A741D4B" w14:textId="77777777" w:rsidTr="00A839B0">
        <w:tc>
          <w:tcPr>
            <w:tcW w:w="680" w:type="dxa"/>
            <w:tcBorders>
              <w:top w:val="single" w:sz="4" w:space="0" w:color="auto"/>
              <w:left w:val="single" w:sz="4" w:space="0" w:color="auto"/>
              <w:bottom w:val="single" w:sz="4" w:space="0" w:color="auto"/>
              <w:right w:val="single" w:sz="4" w:space="0" w:color="auto"/>
            </w:tcBorders>
            <w:vAlign w:val="center"/>
            <w:hideMark/>
          </w:tcPr>
          <w:p w14:paraId="566A82B9" w14:textId="77777777" w:rsidR="00A839B0" w:rsidRDefault="00A839B0">
            <w:pPr>
              <w:jc w:val="center"/>
              <w:rPr>
                <w:rFonts w:ascii="GHEA Grapalat" w:hAnsi="GHEA Grapalat"/>
              </w:rPr>
            </w:pPr>
            <w:r>
              <w:rPr>
                <w:rFonts w:ascii="GHEA Grapalat" w:hAnsi="GHEA Grapalat"/>
              </w:rPr>
              <w:t>N</w:t>
            </w:r>
          </w:p>
        </w:tc>
        <w:tc>
          <w:tcPr>
            <w:tcW w:w="9670" w:type="dxa"/>
            <w:gridSpan w:val="3"/>
            <w:tcBorders>
              <w:top w:val="single" w:sz="4" w:space="0" w:color="auto"/>
              <w:left w:val="single" w:sz="4" w:space="0" w:color="auto"/>
              <w:bottom w:val="single" w:sz="4" w:space="0" w:color="auto"/>
              <w:right w:val="single" w:sz="4" w:space="0" w:color="auto"/>
            </w:tcBorders>
            <w:vAlign w:val="center"/>
            <w:hideMark/>
          </w:tcPr>
          <w:p w14:paraId="4F25DBF5" w14:textId="77777777" w:rsidR="00A839B0" w:rsidRDefault="00A839B0">
            <w:pPr>
              <w:jc w:val="center"/>
              <w:rPr>
                <w:rFonts w:ascii="GHEA Grapalat" w:hAnsi="GHEA Grapalat"/>
              </w:rPr>
            </w:pPr>
            <w:r>
              <w:rPr>
                <w:rFonts w:ascii="GHEA Grapalat" w:hAnsi="GHEA Grapalat"/>
              </w:rPr>
              <w:t>Специалисты</w:t>
            </w:r>
          </w:p>
        </w:tc>
      </w:tr>
      <w:tr w:rsidR="00A839B0" w14:paraId="17959B80" w14:textId="77777777" w:rsidTr="00A839B0">
        <w:tc>
          <w:tcPr>
            <w:tcW w:w="680" w:type="dxa"/>
            <w:vMerge w:val="restart"/>
            <w:tcBorders>
              <w:top w:val="single" w:sz="4" w:space="0" w:color="auto"/>
              <w:left w:val="single" w:sz="4" w:space="0" w:color="auto"/>
              <w:bottom w:val="single" w:sz="4" w:space="0" w:color="auto"/>
              <w:right w:val="single" w:sz="4" w:space="0" w:color="auto"/>
            </w:tcBorders>
            <w:vAlign w:val="center"/>
          </w:tcPr>
          <w:p w14:paraId="5394B789" w14:textId="77777777" w:rsidR="00A839B0" w:rsidRDefault="00A839B0">
            <w:pPr>
              <w:jc w:val="center"/>
              <w:rPr>
                <w:rFonts w:ascii="GHEA Grapalat" w:hAnsi="GHEA Grapalat" w:cs="Arial"/>
                <w:sz w:val="20"/>
              </w:rPr>
            </w:pPr>
          </w:p>
        </w:tc>
        <w:tc>
          <w:tcPr>
            <w:tcW w:w="2200" w:type="dxa"/>
            <w:vMerge w:val="restart"/>
            <w:tcBorders>
              <w:top w:val="single" w:sz="4" w:space="0" w:color="auto"/>
              <w:left w:val="single" w:sz="4" w:space="0" w:color="auto"/>
              <w:bottom w:val="single" w:sz="4" w:space="0" w:color="auto"/>
              <w:right w:val="single" w:sz="4" w:space="0" w:color="auto"/>
            </w:tcBorders>
            <w:hideMark/>
          </w:tcPr>
          <w:p w14:paraId="0B51F530" w14:textId="77777777" w:rsidR="00A839B0" w:rsidRDefault="00A839B0">
            <w:pPr>
              <w:jc w:val="center"/>
              <w:rPr>
                <w:rFonts w:ascii="GHEA Grapalat" w:hAnsi="GHEA Grapalat" w:cs="Arial"/>
                <w:sz w:val="20"/>
              </w:rPr>
            </w:pPr>
            <w:r>
              <w:rPr>
                <w:rFonts w:ascii="GHEA Grapalat" w:hAnsi="GHEA Grapalat"/>
              </w:rPr>
              <w:t>квалификация</w:t>
            </w:r>
          </w:p>
        </w:tc>
        <w:tc>
          <w:tcPr>
            <w:tcW w:w="7470" w:type="dxa"/>
            <w:gridSpan w:val="2"/>
            <w:tcBorders>
              <w:top w:val="single" w:sz="4" w:space="0" w:color="auto"/>
              <w:left w:val="single" w:sz="4" w:space="0" w:color="auto"/>
              <w:bottom w:val="single" w:sz="4" w:space="0" w:color="auto"/>
              <w:right w:val="single" w:sz="4" w:space="0" w:color="auto"/>
            </w:tcBorders>
            <w:hideMark/>
          </w:tcPr>
          <w:p w14:paraId="6237F3EC" w14:textId="77777777" w:rsidR="00A839B0" w:rsidRDefault="00A839B0">
            <w:pPr>
              <w:ind w:left="27"/>
              <w:rPr>
                <w:rFonts w:ascii="GHEA Grapalat" w:hAnsi="GHEA Grapalat" w:cs="Arial"/>
                <w:sz w:val="20"/>
              </w:rPr>
            </w:pPr>
            <w:r>
              <w:rPr>
                <w:rFonts w:ascii="GHEA Grapalat" w:hAnsi="GHEA Grapalat"/>
                <w:lang w:val="hy-AM"/>
              </w:rPr>
              <w:t xml:space="preserve">                        </w:t>
            </w:r>
            <w:r>
              <w:rPr>
                <w:rFonts w:ascii="GHEA Grapalat" w:hAnsi="GHEA Grapalat"/>
              </w:rPr>
              <w:t>трудовой опыт</w:t>
            </w:r>
          </w:p>
        </w:tc>
      </w:tr>
      <w:tr w:rsidR="00A839B0" w:rsidRPr="00A839B0" w14:paraId="00D0F8FC" w14:textId="77777777" w:rsidTr="00A839B0">
        <w:tc>
          <w:tcPr>
            <w:tcW w:w="680" w:type="dxa"/>
            <w:vMerge/>
            <w:tcBorders>
              <w:top w:val="single" w:sz="4" w:space="0" w:color="auto"/>
              <w:left w:val="single" w:sz="4" w:space="0" w:color="auto"/>
              <w:bottom w:val="single" w:sz="4" w:space="0" w:color="auto"/>
              <w:right w:val="single" w:sz="4" w:space="0" w:color="auto"/>
            </w:tcBorders>
            <w:vAlign w:val="center"/>
            <w:hideMark/>
          </w:tcPr>
          <w:p w14:paraId="617B2D27" w14:textId="77777777" w:rsidR="00A839B0" w:rsidRDefault="00A839B0">
            <w:pPr>
              <w:rPr>
                <w:rFonts w:ascii="GHEA Grapalat" w:hAnsi="GHEA Grapalat" w:cs="Arial"/>
                <w:sz w:val="20"/>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14:paraId="4D801F16" w14:textId="77777777" w:rsidR="00A839B0" w:rsidRDefault="00A839B0">
            <w:pPr>
              <w:rPr>
                <w:rFonts w:ascii="GHEA Grapalat" w:hAnsi="GHEA Grapalat" w:cs="Arial"/>
                <w:sz w:val="20"/>
              </w:rPr>
            </w:pPr>
          </w:p>
        </w:tc>
        <w:tc>
          <w:tcPr>
            <w:tcW w:w="2453" w:type="dxa"/>
            <w:tcBorders>
              <w:top w:val="single" w:sz="4" w:space="0" w:color="auto"/>
              <w:left w:val="single" w:sz="4" w:space="0" w:color="auto"/>
              <w:bottom w:val="single" w:sz="4" w:space="0" w:color="auto"/>
              <w:right w:val="single" w:sz="4" w:space="0" w:color="auto"/>
            </w:tcBorders>
            <w:hideMark/>
          </w:tcPr>
          <w:p w14:paraId="47357ABD" w14:textId="77777777" w:rsidR="00A839B0" w:rsidRDefault="00A839B0">
            <w:pPr>
              <w:jc w:val="center"/>
              <w:rPr>
                <w:rFonts w:ascii="GHEA Grapalat" w:hAnsi="GHEA Grapalat" w:cs="Arial"/>
                <w:sz w:val="20"/>
              </w:rPr>
            </w:pPr>
            <w:r>
              <w:rPr>
                <w:rFonts w:ascii="GHEA Grapalat" w:hAnsi="GHEA Grapalat"/>
              </w:rPr>
              <w:t>период</w:t>
            </w:r>
          </w:p>
        </w:tc>
        <w:tc>
          <w:tcPr>
            <w:tcW w:w="5017" w:type="dxa"/>
            <w:tcBorders>
              <w:top w:val="single" w:sz="4" w:space="0" w:color="auto"/>
              <w:left w:val="single" w:sz="4" w:space="0" w:color="auto"/>
              <w:bottom w:val="single" w:sz="4" w:space="0" w:color="auto"/>
              <w:right w:val="single" w:sz="4" w:space="0" w:color="auto"/>
            </w:tcBorders>
            <w:vAlign w:val="center"/>
            <w:hideMark/>
          </w:tcPr>
          <w:p w14:paraId="69B28624" w14:textId="77777777" w:rsidR="00A839B0" w:rsidRDefault="00A839B0">
            <w:pPr>
              <w:jc w:val="center"/>
              <w:rPr>
                <w:rFonts w:ascii="GHEA Grapalat" w:hAnsi="GHEA Grapalat" w:cs="Arial"/>
                <w:sz w:val="20"/>
              </w:rPr>
            </w:pPr>
            <w:r>
              <w:rPr>
                <w:rFonts w:ascii="GHEA Grapalat" w:hAnsi="GHEA Grapalat"/>
              </w:rPr>
              <w:t>сфера деятельности и выполненная работа</w:t>
            </w:r>
          </w:p>
        </w:tc>
      </w:tr>
      <w:tr w:rsidR="00A839B0" w:rsidRPr="00A839B0" w14:paraId="1E2C859C" w14:textId="77777777" w:rsidTr="00A839B0">
        <w:tc>
          <w:tcPr>
            <w:tcW w:w="680" w:type="dxa"/>
            <w:tcBorders>
              <w:top w:val="single" w:sz="4" w:space="0" w:color="auto"/>
              <w:left w:val="single" w:sz="4" w:space="0" w:color="auto"/>
              <w:bottom w:val="single" w:sz="4" w:space="0" w:color="auto"/>
              <w:right w:val="single" w:sz="4" w:space="0" w:color="auto"/>
            </w:tcBorders>
          </w:tcPr>
          <w:p w14:paraId="6BEC9038" w14:textId="77777777" w:rsidR="00A839B0" w:rsidRDefault="00A839B0">
            <w:pPr>
              <w:ind w:firstLine="567"/>
              <w:jc w:val="both"/>
              <w:rPr>
                <w:rFonts w:ascii="GHEA Grapalat" w:hAnsi="GHEA Grapalat" w:cs="Arial Armenian"/>
                <w:sz w:val="20"/>
              </w:rPr>
            </w:pPr>
          </w:p>
        </w:tc>
        <w:tc>
          <w:tcPr>
            <w:tcW w:w="2200" w:type="dxa"/>
            <w:tcBorders>
              <w:top w:val="single" w:sz="4" w:space="0" w:color="auto"/>
              <w:left w:val="single" w:sz="4" w:space="0" w:color="auto"/>
              <w:bottom w:val="single" w:sz="4" w:space="0" w:color="auto"/>
              <w:right w:val="single" w:sz="4" w:space="0" w:color="auto"/>
            </w:tcBorders>
          </w:tcPr>
          <w:p w14:paraId="6D65A8C8" w14:textId="62F695CD" w:rsidR="00A839B0" w:rsidRDefault="00A839B0">
            <w:pPr>
              <w:ind w:firstLine="567"/>
              <w:jc w:val="both"/>
              <w:rPr>
                <w:rFonts w:ascii="GHEA Grapalat" w:hAnsi="GHEA Grapalat" w:cs="Arial Armenian"/>
                <w:sz w:val="20"/>
              </w:rPr>
            </w:pPr>
            <w:r w:rsidRPr="00A839B0">
              <w:rPr>
                <w:rFonts w:ascii="GHEA Grapalat" w:hAnsi="GHEA Grapalat" w:cs="Arial Armenian"/>
                <w:sz w:val="20"/>
              </w:rPr>
              <w:t xml:space="preserve">Инженерно-технический персонал из </w:t>
            </w:r>
            <w:r w:rsidR="000C5F36">
              <w:rPr>
                <w:rFonts w:ascii="GHEA Grapalat" w:hAnsi="GHEA Grapalat" w:cs="Arial Armenian"/>
                <w:sz w:val="20"/>
                <w:lang w:val="hy-AM"/>
              </w:rPr>
              <w:t>1</w:t>
            </w:r>
            <w:r w:rsidRPr="00A839B0">
              <w:rPr>
                <w:rFonts w:ascii="GHEA Grapalat" w:hAnsi="GHEA Grapalat" w:cs="Arial Armenian"/>
                <w:sz w:val="20"/>
              </w:rPr>
              <w:t xml:space="preserve"> человек</w:t>
            </w:r>
          </w:p>
        </w:tc>
        <w:tc>
          <w:tcPr>
            <w:tcW w:w="2453" w:type="dxa"/>
            <w:tcBorders>
              <w:top w:val="single" w:sz="4" w:space="0" w:color="auto"/>
              <w:left w:val="single" w:sz="4" w:space="0" w:color="auto"/>
              <w:bottom w:val="single" w:sz="4" w:space="0" w:color="auto"/>
              <w:right w:val="single" w:sz="4" w:space="0" w:color="auto"/>
            </w:tcBorders>
          </w:tcPr>
          <w:p w14:paraId="7008F05F" w14:textId="2DBB7ABC" w:rsidR="00A839B0" w:rsidRDefault="00A839B0">
            <w:pPr>
              <w:ind w:firstLine="567"/>
              <w:jc w:val="both"/>
              <w:rPr>
                <w:rFonts w:ascii="GHEA Grapalat" w:hAnsi="GHEA Grapalat" w:cs="Arial Armenian"/>
                <w:sz w:val="20"/>
              </w:rPr>
            </w:pPr>
            <w:r w:rsidRPr="00A839B0">
              <w:rPr>
                <w:rFonts w:ascii="GHEA Grapalat" w:hAnsi="GHEA Grapalat" w:cs="Arial Armenian"/>
                <w:sz w:val="20"/>
              </w:rPr>
              <w:t>с профессиональным опытом работы не менее 3 лет</w:t>
            </w:r>
          </w:p>
        </w:tc>
        <w:tc>
          <w:tcPr>
            <w:tcW w:w="5017" w:type="dxa"/>
            <w:tcBorders>
              <w:top w:val="single" w:sz="4" w:space="0" w:color="auto"/>
              <w:left w:val="single" w:sz="4" w:space="0" w:color="auto"/>
              <w:bottom w:val="single" w:sz="4" w:space="0" w:color="auto"/>
              <w:right w:val="single" w:sz="4" w:space="0" w:color="auto"/>
            </w:tcBorders>
          </w:tcPr>
          <w:p w14:paraId="10A85D9B" w14:textId="77777777" w:rsidR="00A839B0" w:rsidRPr="00A839B0" w:rsidRDefault="00A839B0" w:rsidP="00A839B0">
            <w:pPr>
              <w:ind w:firstLine="567"/>
              <w:jc w:val="both"/>
              <w:rPr>
                <w:rFonts w:ascii="GHEA Grapalat" w:hAnsi="GHEA Grapalat" w:cs="Arial Armenian"/>
                <w:sz w:val="20"/>
              </w:rPr>
            </w:pPr>
            <w:r w:rsidRPr="00A839B0">
              <w:rPr>
                <w:rFonts w:ascii="GHEA Grapalat" w:hAnsi="GHEA Grapalat" w:cs="Arial Armenian"/>
                <w:sz w:val="20"/>
              </w:rPr>
              <w:t>/ жилой,</w:t>
            </w:r>
          </w:p>
          <w:p w14:paraId="21FA661F" w14:textId="261BCA31" w:rsidR="00A839B0" w:rsidRDefault="00A839B0" w:rsidP="00A839B0">
            <w:pPr>
              <w:ind w:firstLine="567"/>
              <w:jc w:val="both"/>
              <w:rPr>
                <w:rFonts w:ascii="GHEA Grapalat" w:hAnsi="GHEA Grapalat" w:cs="Arial Armenian"/>
                <w:sz w:val="20"/>
              </w:rPr>
            </w:pPr>
            <w:r w:rsidRPr="00A839B0">
              <w:rPr>
                <w:rFonts w:ascii="GHEA Grapalat" w:hAnsi="GHEA Grapalat" w:cs="Arial Armenian"/>
                <w:sz w:val="20"/>
              </w:rPr>
              <w:t>общественные и производственные сооружения/ строительные работы ,технический контроль, выполненные в рамках вкладки</w:t>
            </w:r>
          </w:p>
        </w:tc>
      </w:tr>
    </w:tbl>
    <w:p w14:paraId="0E2E828A" w14:textId="77777777" w:rsidR="00A839B0" w:rsidRDefault="00A839B0" w:rsidP="00A839B0">
      <w:pPr>
        <w:widowControl w:val="0"/>
        <w:tabs>
          <w:tab w:val="left" w:pos="1134"/>
        </w:tabs>
        <w:spacing w:after="160"/>
        <w:ind w:firstLine="567"/>
        <w:jc w:val="both"/>
        <w:rPr>
          <w:rFonts w:ascii="GHEA Grapalat" w:hAnsi="GHEA Grapalat"/>
        </w:rPr>
      </w:pPr>
      <w:r>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2952A4FA" w14:textId="77777777" w:rsidR="00A839B0" w:rsidRDefault="00A839B0" w:rsidP="00A839B0">
      <w:pPr>
        <w:widowControl w:val="0"/>
        <w:tabs>
          <w:tab w:val="left" w:pos="1134"/>
        </w:tabs>
        <w:spacing w:after="160"/>
        <w:ind w:firstLine="567"/>
        <w:jc w:val="both"/>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628FD12D" w14:textId="77777777" w:rsidR="00A839B0" w:rsidRDefault="00A839B0" w:rsidP="00A839B0">
      <w:pPr>
        <w:pStyle w:val="af4"/>
        <w:widowControl w:val="0"/>
        <w:tabs>
          <w:tab w:val="left" w:pos="1134"/>
        </w:tabs>
        <w:spacing w:after="160"/>
        <w:ind w:firstLine="567"/>
        <w:jc w:val="both"/>
        <w:rPr>
          <w:rFonts w:ascii="GHEA Grapalat" w:hAnsi="GHEA Grapalat"/>
        </w:rPr>
      </w:pPr>
      <w:r>
        <w:rPr>
          <w:rFonts w:ascii="GHEA Grapalat" w:hAnsi="GHEA Grapalat"/>
        </w:rPr>
        <w:t>2.6.</w:t>
      </w:r>
      <w:r>
        <w:rPr>
          <w:rFonts w:ascii="GHEA Grapalat" w:hAnsi="GHEA Grapalat"/>
        </w:rPr>
        <w:tab/>
        <w:t xml:space="preserve">Участники могут участвовать в настоящей процедуре в порядке совместной деятельности (консорциумом). </w:t>
      </w:r>
    </w:p>
    <w:p w14:paraId="42589AB1" w14:textId="77777777" w:rsidR="00A839B0" w:rsidRDefault="00A839B0" w:rsidP="00A839B0">
      <w:pPr>
        <w:pStyle w:val="af4"/>
        <w:widowControl w:val="0"/>
        <w:spacing w:after="160"/>
        <w:ind w:firstLine="540"/>
        <w:jc w:val="both"/>
        <w:rPr>
          <w:rFonts w:ascii="GHEA Grapalat" w:hAnsi="GHEA Grapalat" w:cs="Sylfaen"/>
        </w:rPr>
      </w:pPr>
      <w:r>
        <w:rPr>
          <w:rFonts w:ascii="GHEA Grapalat" w:hAnsi="GHEA Grapalat"/>
        </w:rPr>
        <w:t>В подобном случае:</w:t>
      </w:r>
    </w:p>
    <w:p w14:paraId="5C334EFE" w14:textId="77777777" w:rsidR="00A839B0" w:rsidRDefault="00A839B0" w:rsidP="00A839B0">
      <w:pPr>
        <w:pStyle w:val="af4"/>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ни одна из сторон договора о совместной деятельности не может подать отдельную заявку на одну и ту же процедуру (на один и тот же лот</w:t>
      </w:r>
      <w:r>
        <w:rPr>
          <w:rFonts w:ascii="GHEA Grapalat" w:hAnsi="GHEA Grapalat"/>
          <w:sz w:val="20"/>
          <w:szCs w:val="20"/>
        </w:rPr>
        <w:t>)</w:t>
      </w:r>
      <w:r>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C73C538" w14:textId="24054A11" w:rsidR="00BD2C67" w:rsidRPr="000C5F36" w:rsidRDefault="00A839B0" w:rsidP="000C5F36">
      <w:pPr>
        <w:pStyle w:val="af4"/>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Pr>
          <w:rFonts w:ascii="GHEA Grapalat" w:hAnsi="GHEA Grapalat"/>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061F241"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897534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063607A"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2F7916B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3684D35"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366B9F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6F98FD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F10647A"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lastRenderedPageBreak/>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3"/>
        <w:t>6</w:t>
      </w:r>
      <w:r w:rsidRPr="009044F1">
        <w:rPr>
          <w:rFonts w:ascii="GHEA Grapalat" w:hAnsi="GHEA Grapalat"/>
        </w:rPr>
        <w:t xml:space="preserve">. </w:t>
      </w:r>
    </w:p>
    <w:p w14:paraId="12EB84D9" w14:textId="77777777" w:rsidR="00B051BE" w:rsidRPr="009044F1" w:rsidRDefault="00B051BE" w:rsidP="00B46D58">
      <w:pPr>
        <w:widowControl w:val="0"/>
        <w:spacing w:after="160"/>
        <w:jc w:val="center"/>
        <w:rPr>
          <w:rFonts w:ascii="GHEA Grapalat" w:hAnsi="GHEA Grapalat"/>
          <w:b/>
        </w:rPr>
      </w:pPr>
    </w:p>
    <w:p w14:paraId="70543B37"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A70AAA2"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F4EFA3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3E2095E"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18E1883" w14:textId="079F0D9D"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831085">
        <w:rPr>
          <w:rFonts w:ascii="GHEA Grapalat" w:hAnsi="GHEA Grapalat"/>
          <w:sz w:val="24"/>
          <w:szCs w:val="24"/>
        </w:rPr>
        <w:t>ЗАПРОСА КОТИРОВКИ</w:t>
      </w:r>
      <w:r w:rsidRPr="009044F1">
        <w:rPr>
          <w:rFonts w:ascii="GHEA Grapalat" w:hAnsi="GHEA Grapalat"/>
          <w:sz w:val="24"/>
          <w:szCs w:val="24"/>
        </w:rPr>
        <w:t>.</w:t>
      </w:r>
    </w:p>
    <w:p w14:paraId="234F50BA" w14:textId="276A5ADC" w:rsidR="000371A2" w:rsidRDefault="000371A2" w:rsidP="006D3CB9">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w:t>
      </w:r>
      <w:r w:rsidRPr="00C97B3E">
        <w:rPr>
          <w:rFonts w:ascii="GHEA Grapalat" w:hAnsi="GHEA Grapalat"/>
          <w:sz w:val="22"/>
          <w:szCs w:val="22"/>
        </w:rPr>
        <w:t>су "</w:t>
      </w:r>
      <w:r w:rsidR="00A839B0" w:rsidRPr="00C97B3E">
        <w:rPr>
          <w:rFonts w:ascii="GHEA Grapalat" w:hAnsi="GHEA Grapalat"/>
          <w:iCs/>
          <w:sz w:val="22"/>
          <w:szCs w:val="22"/>
        </w:rPr>
        <w:t xml:space="preserve"> РА</w:t>
      </w:r>
      <w:r w:rsidR="00A839B0" w:rsidRPr="00C97B3E">
        <w:rPr>
          <w:rFonts w:ascii="GHEA Grapalat" w:hAnsi="GHEA Grapalat"/>
          <w:sz w:val="22"/>
          <w:szCs w:val="22"/>
          <w:lang w:val="hy-AM"/>
        </w:rPr>
        <w:t xml:space="preserve"> </w:t>
      </w:r>
      <w:r w:rsidR="00A839B0" w:rsidRPr="00C97B3E">
        <w:rPr>
          <w:rFonts w:ascii="GHEA Grapalat" w:hAnsi="GHEA Grapalat"/>
          <w:sz w:val="22"/>
          <w:szCs w:val="22"/>
        </w:rPr>
        <w:t xml:space="preserve">Ширакская область, </w:t>
      </w:r>
      <w:r w:rsidR="00A839B0" w:rsidRPr="00C97B3E">
        <w:rPr>
          <w:rFonts w:ascii="GHEA Grapalat" w:hAnsi="GHEA Grapalat"/>
          <w:sz w:val="22"/>
          <w:szCs w:val="22"/>
          <w:lang w:val="hy-AM"/>
        </w:rPr>
        <w:t xml:space="preserve"> </w:t>
      </w:r>
      <w:r w:rsidR="00A839B0">
        <w:rPr>
          <w:rFonts w:ascii="GHEA Grapalat" w:hAnsi="GHEA Grapalat"/>
          <w:sz w:val="24"/>
          <w:szCs w:val="24"/>
        </w:rPr>
        <w:t xml:space="preserve">не позднее, </w:t>
      </w:r>
      <w:r w:rsidR="00A839B0" w:rsidRPr="002E7CDE">
        <w:rPr>
          <w:rFonts w:ascii="GHEA Grapalat" w:hAnsi="GHEA Grapalat"/>
          <w:sz w:val="24"/>
          <w:szCs w:val="24"/>
        </w:rPr>
        <w:t xml:space="preserve">. </w:t>
      </w:r>
      <w:proofErr w:type="spellStart"/>
      <w:r w:rsidR="00C97B3E" w:rsidRPr="00C97B3E">
        <w:rPr>
          <w:rFonts w:ascii="GHEA Grapalat" w:hAnsi="GHEA Grapalat"/>
          <w:sz w:val="24"/>
          <w:szCs w:val="24"/>
        </w:rPr>
        <w:t>г.Гюмри</w:t>
      </w:r>
      <w:proofErr w:type="spellEnd"/>
      <w:r w:rsidR="00C97B3E" w:rsidRPr="00C97B3E">
        <w:rPr>
          <w:rFonts w:ascii="GHEA Grapalat" w:hAnsi="GHEA Grapalat"/>
          <w:sz w:val="24"/>
          <w:szCs w:val="24"/>
        </w:rPr>
        <w:t>, Гукасян 30</w:t>
      </w:r>
      <w:r>
        <w:rPr>
          <w:rFonts w:ascii="GHEA Grapalat" w:hAnsi="GHEA Grapalat"/>
          <w:sz w:val="24"/>
          <w:szCs w:val="24"/>
        </w:rPr>
        <w:t>" не позднее, чем "</w:t>
      </w:r>
      <w:r w:rsidR="00A839B0">
        <w:rPr>
          <w:rFonts w:ascii="GHEA Grapalat" w:hAnsi="GHEA Grapalat"/>
          <w:sz w:val="24"/>
          <w:szCs w:val="24"/>
        </w:rPr>
        <w:t>10</w:t>
      </w:r>
      <w:r w:rsidR="00A839B0" w:rsidRPr="00A839B0">
        <w:rPr>
          <w:rFonts w:ascii="GHEA Grapalat" w:hAnsi="GHEA Grapalat"/>
          <w:sz w:val="24"/>
          <w:szCs w:val="24"/>
        </w:rPr>
        <w:t>:15</w:t>
      </w:r>
      <w:r>
        <w:rPr>
          <w:rFonts w:ascii="GHEA Grapalat" w:hAnsi="GHEA Grapalat"/>
          <w:sz w:val="24"/>
          <w:szCs w:val="24"/>
        </w:rPr>
        <w:t>" часов "</w:t>
      </w:r>
      <w:r w:rsidR="00A839B0" w:rsidRPr="00A839B0">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A99DF7D" w14:textId="341CC8B9" w:rsidR="00A12B60" w:rsidRPr="00BD2C67" w:rsidRDefault="000371A2" w:rsidP="00A839B0">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839B0" w:rsidRPr="00A839B0">
        <w:rPr>
          <w:rFonts w:ascii="GHEA Grapalat" w:hAnsi="GHEA Grapalat"/>
        </w:rPr>
        <w:t xml:space="preserve"> </w:t>
      </w:r>
      <w:r w:rsidR="00E35F26">
        <w:rPr>
          <w:rFonts w:ascii="GHEA Grapalat" w:hAnsi="GHEA Grapalat"/>
        </w:rPr>
        <w:t>Арман Петросян</w:t>
      </w:r>
      <w:r w:rsidR="00A839B0">
        <w:rPr>
          <w:rFonts w:ascii="GHEA Grapalat" w:hAnsi="GHEA Grapalat"/>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C1FAC07"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6177ED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E6A6A35"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43793424"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1BD22E75" w14:textId="77777777"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694D0F2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C4A298C"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5428C16A"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A90EC6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4"/>
        <w:t>7</w:t>
      </w:r>
    </w:p>
    <w:p w14:paraId="64C91C27"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249F8FC"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AE195D7"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B3E3F1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E06EAA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A64392C"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41F20B2D"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7DA38E0B"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68D2DE4"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71263AE6"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62AE76CC"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14:paraId="5A106A04"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42C00999"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5C3D0CDF"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2D239C22"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4A298504"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35E0BAED"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96FF316"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26CD566E"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w:t>
      </w:r>
      <w:r w:rsidRPr="009044F1">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14:paraId="2E797FB8"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062593CF"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6AA41721"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418504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3CBFD2C"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63BC4AD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4990DDDF"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559C88D4"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E6435B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56CB0E0"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5CA5897"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83B2E7C"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1732183" w14:textId="1A5B3486"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A839B0" w:rsidRPr="00A839B0">
        <w:rPr>
          <w:rFonts w:ascii="GHEA Grapalat" w:hAnsi="GHEA Grapalat"/>
          <w:sz w:val="24"/>
          <w:szCs w:val="24"/>
        </w:rPr>
        <w:t>7</w:t>
      </w:r>
      <w:r w:rsidR="00A9098A" w:rsidRPr="00AD29CE">
        <w:rPr>
          <w:rFonts w:ascii="GHEA Grapalat" w:hAnsi="GHEA Grapalat"/>
          <w:sz w:val="24"/>
          <w:szCs w:val="24"/>
        </w:rPr>
        <w:t>"-ый день в "</w:t>
      </w:r>
      <w:r w:rsidR="00A839B0" w:rsidRPr="00A839B0">
        <w:rPr>
          <w:rFonts w:ascii="GHEA Grapalat" w:hAnsi="GHEA Grapalat"/>
          <w:sz w:val="24"/>
          <w:szCs w:val="24"/>
        </w:rPr>
        <w:t>10:15</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48D98FF5"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D747D06"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w:t>
      </w:r>
      <w:r w:rsidRPr="00AD29CE">
        <w:rPr>
          <w:rFonts w:ascii="GHEA Grapalat" w:hAnsi="GHEA Grapalat"/>
        </w:rPr>
        <w:lastRenderedPageBreak/>
        <w:t xml:space="preserve">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8ED32E8"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C6E56B"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5C0C5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9534B77"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B82DB7D"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2B1A4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E9C2E1F"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8A23FAA"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637145E1"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5"/>
        <w:t>9</w:t>
      </w:r>
      <w:r w:rsidR="00A01157">
        <w:rPr>
          <w:rFonts w:ascii="GHEA Grapalat" w:hAnsi="GHEA Grapalat"/>
          <w:i w:val="0"/>
          <w:sz w:val="24"/>
          <w:szCs w:val="24"/>
        </w:rPr>
        <w:t>.</w:t>
      </w:r>
    </w:p>
    <w:p w14:paraId="0B92C2E0"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84AC1B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06F5BDF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C850FE3"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7BF2D9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C43CCB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010AB46"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w:t>
      </w:r>
      <w:r w:rsidRPr="00D97055">
        <w:rPr>
          <w:rFonts w:ascii="GHEA Grapalat" w:hAnsi="GHEA Grapalat"/>
          <w:sz w:val="24"/>
          <w:szCs w:val="24"/>
        </w:rPr>
        <w:lastRenderedPageBreak/>
        <w:t>приглашения</w:t>
      </w:r>
      <w:r>
        <w:rPr>
          <w:rFonts w:ascii="GHEA Grapalat" w:hAnsi="GHEA Grapalat"/>
          <w:sz w:val="24"/>
          <w:szCs w:val="24"/>
        </w:rPr>
        <w:t>.</w:t>
      </w:r>
    </w:p>
    <w:p w14:paraId="6A875167"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44AC65D"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23A8D7D8"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F6D4F30"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F83B67C"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AFC88EA"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51D58FF"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1EBD5E6"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F79B949"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BC61277"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8BF3D1D"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3B98723A"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6262FC1A" w14:textId="77777777" w:rsidR="006D55DC" w:rsidRPr="006D55DC" w:rsidRDefault="006D55DC" w:rsidP="006D55DC">
      <w:pPr>
        <w:pStyle w:val="aff3"/>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6E53E8" w14:textId="77777777" w:rsidR="006D55DC" w:rsidRPr="006D55DC" w:rsidRDefault="006D55DC" w:rsidP="006D55DC">
      <w:pPr>
        <w:pStyle w:val="aff3"/>
        <w:widowControl w:val="0"/>
        <w:numPr>
          <w:ilvl w:val="0"/>
          <w:numId w:val="31"/>
        </w:numPr>
        <w:ind w:left="0" w:firstLine="284"/>
        <w:contextualSpacing/>
        <w:jc w:val="both"/>
        <w:rPr>
          <w:rFonts w:ascii="GHEA Grapalat" w:hAnsi="GHEA Grapalat"/>
        </w:rPr>
      </w:pPr>
      <w:r w:rsidRPr="006D55DC">
        <w:rPr>
          <w:rFonts w:ascii="GHEA Grapalat" w:hAnsi="GHEA Grapalat"/>
        </w:rPr>
        <w:lastRenderedPageBreak/>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5959252"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161B1F9F"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2998C359"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648AE3B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F4F51D4"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1030423"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14:paraId="4BC28F8D"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209F017"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24C49FE"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6"/>
        <w:t>10</w:t>
      </w:r>
      <w:r w:rsidRPr="009044F1">
        <w:rPr>
          <w:rFonts w:ascii="GHEA Grapalat" w:hAnsi="GHEA Grapalat"/>
          <w:sz w:val="24"/>
          <w:szCs w:val="24"/>
        </w:rPr>
        <w:t xml:space="preserve">. </w:t>
      </w:r>
    </w:p>
    <w:p w14:paraId="53BF727C"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7297EE6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9A1490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B7B24CD"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E3F9A1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90791D0"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w:t>
      </w:r>
      <w:r w:rsidRPr="009044F1">
        <w:rPr>
          <w:rFonts w:ascii="GHEA Grapalat" w:hAnsi="GHEA Grapalat"/>
          <w:sz w:val="24"/>
          <w:szCs w:val="24"/>
        </w:rPr>
        <w:lastRenderedPageBreak/>
        <w:t>договора, и днем возникновения правомочия на заключение заказчиком договора.</w:t>
      </w:r>
    </w:p>
    <w:p w14:paraId="3271C582" w14:textId="114B723D"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7C5E6B" w:rsidRPr="007C5E6B">
        <w:rPr>
          <w:rFonts w:ascii="GHEA Grapalat" w:hAnsi="GHEA Grapalat"/>
          <w:sz w:val="24"/>
          <w:szCs w:val="24"/>
        </w:rPr>
        <w:t>10</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51B2EA43"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7D1E49B"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A3BE71A"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71D8D49"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417C7780" w14:textId="77777777" w:rsidR="007C5E6B" w:rsidRDefault="007C5E6B" w:rsidP="007C5E6B">
      <w:pPr>
        <w:spacing w:before="240"/>
        <w:rPr>
          <w:rFonts w:ascii="GHEA Grapalat" w:eastAsia="GHEA Grapalat" w:hAnsi="GHEA Grapalat" w:cs="GHEA Grapalat"/>
        </w:rPr>
      </w:pPr>
    </w:p>
    <w:p w14:paraId="5F014450" w14:textId="77777777" w:rsidR="007C5E6B" w:rsidRDefault="007C5E6B" w:rsidP="007C5E6B">
      <w:pPr>
        <w:numPr>
          <w:ilvl w:val="0"/>
          <w:numId w:val="36"/>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t>Участие государства, муниципалитета или международной организации</w:t>
      </w:r>
    </w:p>
    <w:p w14:paraId="4EA69098" w14:textId="77777777" w:rsidR="007C5E6B" w:rsidRDefault="007C5E6B" w:rsidP="007C5E6B">
      <w:pPr>
        <w:numPr>
          <w:ilvl w:val="1"/>
          <w:numId w:val="36"/>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C5E6B" w14:paraId="46FF3986"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70607C2"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6D6496EF" w14:textId="77777777" w:rsidR="007C5E6B" w:rsidRDefault="007C5E6B">
            <w:pPr>
              <w:spacing w:before="240" w:after="240"/>
              <w:rPr>
                <w:rFonts w:ascii="GHEA Grapalat" w:eastAsia="GHEA Grapalat" w:hAnsi="GHEA Grapalat" w:cs="GHEA Grapalat"/>
              </w:rPr>
            </w:pPr>
          </w:p>
        </w:tc>
      </w:tr>
      <w:tr w:rsidR="007C5E6B" w14:paraId="731E548A"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4E9655"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9EA0DC1" w14:textId="77777777" w:rsidR="007C5E6B" w:rsidRDefault="007C5E6B">
            <w:pPr>
              <w:spacing w:before="240" w:after="240"/>
              <w:rPr>
                <w:rFonts w:ascii="GHEA Grapalat" w:eastAsia="GHEA Grapalat" w:hAnsi="GHEA Grapalat" w:cs="GHEA Grapalat"/>
              </w:rPr>
            </w:pPr>
          </w:p>
        </w:tc>
      </w:tr>
      <w:tr w:rsidR="007C5E6B" w14:paraId="315703AD"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9E3182"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68DE4056" w14:textId="77777777" w:rsidR="007C5E6B" w:rsidRDefault="007C5E6B">
            <w:pPr>
              <w:spacing w:before="240" w:after="240"/>
              <w:rPr>
                <w:rFonts w:ascii="GHEA Grapalat" w:eastAsia="GHEA Grapalat" w:hAnsi="GHEA Grapalat" w:cs="GHEA Grapalat"/>
              </w:rPr>
            </w:pPr>
          </w:p>
        </w:tc>
      </w:tr>
      <w:tr w:rsidR="007C5E6B" w14:paraId="54994842"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34D4EB" w14:textId="77777777" w:rsidR="007C5E6B" w:rsidRDefault="007C5E6B" w:rsidP="007C5E6B">
            <w:pPr>
              <w:numPr>
                <w:ilvl w:val="2"/>
                <w:numId w:val="36"/>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6FD929BD"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Прямое участие</w:t>
            </w:r>
          </w:p>
          <w:p w14:paraId="792326ED"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Косвенное участие</w:t>
            </w:r>
          </w:p>
        </w:tc>
      </w:tr>
    </w:tbl>
    <w:p w14:paraId="1775F70D" w14:textId="77777777" w:rsidR="007C5E6B" w:rsidRDefault="007C5E6B" w:rsidP="007C5E6B">
      <w:pPr>
        <w:numPr>
          <w:ilvl w:val="1"/>
          <w:numId w:val="36"/>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C5E6B" w14:paraId="14D90F52"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9376DB"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B436DD2" w14:textId="77777777" w:rsidR="007C5E6B" w:rsidRDefault="007C5E6B">
            <w:pPr>
              <w:spacing w:before="240" w:after="240"/>
              <w:rPr>
                <w:rFonts w:ascii="GHEA Grapalat" w:eastAsia="GHEA Grapalat" w:hAnsi="GHEA Grapalat" w:cs="GHEA Grapalat"/>
              </w:rPr>
            </w:pPr>
          </w:p>
        </w:tc>
      </w:tr>
      <w:tr w:rsidR="007C5E6B" w:rsidRPr="007C5E6B" w14:paraId="23D6C0F7"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2D8458" w14:textId="77777777" w:rsidR="007C5E6B" w:rsidRDefault="007C5E6B" w:rsidP="007C5E6B">
            <w:pPr>
              <w:numPr>
                <w:ilvl w:val="2"/>
                <w:numId w:val="36"/>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B3B0FB6" w14:textId="77777777" w:rsidR="007C5E6B" w:rsidRDefault="007C5E6B">
            <w:pPr>
              <w:spacing w:before="240" w:after="240"/>
              <w:rPr>
                <w:rFonts w:ascii="GHEA Grapalat" w:eastAsia="GHEA Grapalat" w:hAnsi="GHEA Grapalat" w:cs="GHEA Grapalat"/>
              </w:rPr>
            </w:pPr>
          </w:p>
        </w:tc>
      </w:tr>
      <w:tr w:rsidR="007C5E6B" w14:paraId="1F6B48C7"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B58359"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4E7CA8F9" w14:textId="77777777" w:rsidR="007C5E6B" w:rsidRDefault="007C5E6B">
            <w:pPr>
              <w:spacing w:before="240" w:after="240"/>
              <w:rPr>
                <w:rFonts w:ascii="GHEA Grapalat" w:eastAsia="GHEA Grapalat" w:hAnsi="GHEA Grapalat" w:cs="GHEA Grapalat"/>
              </w:rPr>
            </w:pPr>
          </w:p>
        </w:tc>
      </w:tr>
      <w:tr w:rsidR="007C5E6B" w14:paraId="34B30436"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1D3C3F2" w14:textId="77777777" w:rsidR="007C5E6B" w:rsidRDefault="007C5E6B" w:rsidP="007C5E6B">
            <w:pPr>
              <w:numPr>
                <w:ilvl w:val="2"/>
                <w:numId w:val="36"/>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641109F5"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Прямое участие</w:t>
            </w:r>
          </w:p>
          <w:p w14:paraId="7CB7DD55"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Косвенное участие</w:t>
            </w:r>
          </w:p>
        </w:tc>
      </w:tr>
    </w:tbl>
    <w:p w14:paraId="52B548AF" w14:textId="77777777" w:rsidR="007C5E6B" w:rsidRDefault="007C5E6B" w:rsidP="007C5E6B">
      <w:pPr>
        <w:rPr>
          <w:rFonts w:ascii="GHEA Grapalat" w:eastAsia="GHEA Grapalat" w:hAnsi="GHEA Grapalat" w:cs="GHEA Grapalat"/>
          <w:b/>
        </w:rPr>
      </w:pPr>
      <w:r>
        <w:rPr>
          <w:rFonts w:ascii="GHEA Grapalat" w:hAnsi="GHEA Grapalat"/>
        </w:rPr>
        <w:br w:type="page"/>
      </w:r>
    </w:p>
    <w:p w14:paraId="0FB23CD7" w14:textId="77777777" w:rsidR="007C5E6B" w:rsidRDefault="007C5E6B" w:rsidP="007C5E6B">
      <w:pPr>
        <w:numPr>
          <w:ilvl w:val="0"/>
          <w:numId w:val="36"/>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3D4C0B9" w14:textId="77777777" w:rsidR="007C5E6B" w:rsidRDefault="007C5E6B" w:rsidP="007C5E6B">
      <w:pPr>
        <w:numPr>
          <w:ilvl w:val="1"/>
          <w:numId w:val="36"/>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C5E6B" w14:paraId="36EE7240" w14:textId="77777777" w:rsidTr="007C5E6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F25106"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121B2887" w14:textId="77777777" w:rsidR="007C5E6B" w:rsidRDefault="007C5E6B">
            <w:pPr>
              <w:spacing w:before="240" w:after="240"/>
              <w:rPr>
                <w:rFonts w:ascii="GHEA Grapalat" w:eastAsia="GHEA Grapalat" w:hAnsi="GHEA Grapalat" w:cs="GHEA Grapalat"/>
              </w:rPr>
            </w:pPr>
          </w:p>
        </w:tc>
      </w:tr>
      <w:tr w:rsidR="007C5E6B" w14:paraId="650E98A3" w14:textId="77777777" w:rsidTr="007C5E6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A1C55B"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7D1D3887" w14:textId="77777777" w:rsidR="007C5E6B" w:rsidRDefault="007C5E6B">
            <w:pPr>
              <w:spacing w:before="240" w:after="240"/>
              <w:rPr>
                <w:rFonts w:ascii="GHEA Grapalat" w:eastAsia="GHEA Grapalat" w:hAnsi="GHEA Grapalat" w:cs="GHEA Grapalat"/>
              </w:rPr>
            </w:pPr>
          </w:p>
        </w:tc>
      </w:tr>
      <w:tr w:rsidR="007C5E6B" w14:paraId="5F294C78" w14:textId="77777777" w:rsidTr="007C5E6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02A052"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0BCD5457" w14:textId="77777777" w:rsidR="007C5E6B" w:rsidRDefault="007C5E6B">
            <w:pPr>
              <w:spacing w:before="240" w:after="240"/>
              <w:rPr>
                <w:rFonts w:ascii="GHEA Grapalat" w:eastAsia="GHEA Grapalat" w:hAnsi="GHEA Grapalat" w:cs="GHEA Grapalat"/>
              </w:rPr>
            </w:pPr>
          </w:p>
        </w:tc>
      </w:tr>
      <w:tr w:rsidR="007C5E6B" w14:paraId="027287D6" w14:textId="77777777" w:rsidTr="007C5E6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6780A5"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73BF06BD" w14:textId="77777777" w:rsidR="007C5E6B" w:rsidRDefault="007C5E6B">
            <w:pPr>
              <w:spacing w:before="240" w:after="240"/>
              <w:rPr>
                <w:rFonts w:ascii="GHEA Grapalat" w:eastAsia="GHEA Grapalat" w:hAnsi="GHEA Grapalat" w:cs="GHEA Grapalat"/>
              </w:rPr>
            </w:pPr>
          </w:p>
        </w:tc>
      </w:tr>
      <w:tr w:rsidR="007C5E6B" w14:paraId="1BF6A1DB" w14:textId="77777777" w:rsidTr="007C5E6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D1C3ED"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0565B3A" w14:textId="77777777" w:rsidR="007C5E6B" w:rsidRDefault="007C5E6B">
            <w:pPr>
              <w:spacing w:before="240" w:after="240"/>
              <w:rPr>
                <w:rFonts w:ascii="GHEA Grapalat" w:eastAsia="GHEA Grapalat" w:hAnsi="GHEA Grapalat" w:cs="GHEA Grapalat"/>
              </w:rPr>
            </w:pPr>
          </w:p>
        </w:tc>
      </w:tr>
      <w:tr w:rsidR="007C5E6B" w14:paraId="2EE07AA5" w14:textId="77777777" w:rsidTr="007C5E6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AC039B"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65134239" w14:textId="77777777" w:rsidR="007C5E6B" w:rsidRDefault="007C5E6B">
            <w:pPr>
              <w:spacing w:before="240" w:after="240"/>
              <w:rPr>
                <w:rFonts w:ascii="GHEA Grapalat" w:eastAsia="GHEA Grapalat" w:hAnsi="GHEA Grapalat" w:cs="GHEA Grapalat"/>
              </w:rPr>
            </w:pPr>
          </w:p>
        </w:tc>
      </w:tr>
    </w:tbl>
    <w:p w14:paraId="74CDE208" w14:textId="77777777" w:rsidR="007C5E6B" w:rsidRDefault="007C5E6B" w:rsidP="007C5E6B">
      <w:pPr>
        <w:numPr>
          <w:ilvl w:val="1"/>
          <w:numId w:val="36"/>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7C5E6B" w14:paraId="18A74E5F" w14:textId="77777777" w:rsidTr="007C5E6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6541CC"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5C99F05F" w14:textId="77777777" w:rsidR="007C5E6B" w:rsidRDefault="007C5E6B">
            <w:pPr>
              <w:spacing w:before="240" w:after="240"/>
              <w:rPr>
                <w:rFonts w:ascii="GHEA Grapalat" w:eastAsia="GHEA Grapalat" w:hAnsi="GHEA Grapalat" w:cs="GHEA Grapalat"/>
              </w:rPr>
            </w:pPr>
          </w:p>
        </w:tc>
      </w:tr>
      <w:tr w:rsidR="007C5E6B" w14:paraId="157B710F" w14:textId="77777777" w:rsidTr="007C5E6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764E87"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06AF7DD8" w14:textId="77777777" w:rsidR="007C5E6B" w:rsidRDefault="007C5E6B">
            <w:pPr>
              <w:spacing w:before="240" w:after="240"/>
              <w:rPr>
                <w:rFonts w:ascii="GHEA Grapalat" w:eastAsia="GHEA Grapalat" w:hAnsi="GHEA Grapalat" w:cs="GHEA Grapalat"/>
              </w:rPr>
            </w:pPr>
          </w:p>
        </w:tc>
      </w:tr>
      <w:tr w:rsidR="007C5E6B" w14:paraId="33C05790" w14:textId="77777777" w:rsidTr="007C5E6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ACF8A8" w14:textId="77777777" w:rsidR="007C5E6B" w:rsidRDefault="007C5E6B" w:rsidP="007C5E6B">
            <w:pPr>
              <w:numPr>
                <w:ilvl w:val="2"/>
                <w:numId w:val="36"/>
              </w:numPr>
              <w:spacing w:after="160" w:line="256" w:lineRule="auto"/>
              <w:ind w:left="317" w:hanging="283"/>
              <w:rPr>
                <w:rFonts w:ascii="GHEA Grapalat" w:eastAsia="GHEA Grapalat" w:hAnsi="GHEA Grapalat" w:cs="GHEA Grapalat"/>
                <w:color w:val="000000"/>
              </w:rPr>
            </w:pPr>
            <w:r>
              <w:rPr>
                <w:rFonts w:ascii="GHEA Grapalat" w:eastAsia="GHEA Grapalat" w:hAnsi="GHEA Grapalat" w:cs="GHEA Grapalat"/>
                <w:color w:val="000000"/>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75CC2550" w14:textId="77777777" w:rsidR="007C5E6B" w:rsidRDefault="007C5E6B">
            <w:pPr>
              <w:spacing w:before="240" w:after="240"/>
              <w:rPr>
                <w:rFonts w:ascii="GHEA Grapalat" w:eastAsia="GHEA Grapalat" w:hAnsi="GHEA Grapalat" w:cs="GHEA Grapalat"/>
              </w:rPr>
            </w:pPr>
          </w:p>
        </w:tc>
      </w:tr>
      <w:tr w:rsidR="007C5E6B" w14:paraId="59CD95A3" w14:textId="77777777" w:rsidTr="007C5E6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EBFF8F" w14:textId="77777777" w:rsidR="007C5E6B" w:rsidRDefault="007C5E6B" w:rsidP="007C5E6B">
            <w:pPr>
              <w:numPr>
                <w:ilvl w:val="2"/>
                <w:numId w:val="36"/>
              </w:numPr>
              <w:spacing w:after="160" w:line="256" w:lineRule="auto"/>
              <w:ind w:left="34"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1CB7FF65" w14:textId="77777777" w:rsidR="007C5E6B" w:rsidRDefault="007C5E6B">
            <w:pPr>
              <w:spacing w:before="240" w:after="240"/>
              <w:rPr>
                <w:rFonts w:ascii="GHEA Grapalat" w:eastAsia="GHEA Grapalat" w:hAnsi="GHEA Grapalat" w:cs="GHEA Grapalat"/>
              </w:rPr>
            </w:pPr>
          </w:p>
        </w:tc>
      </w:tr>
      <w:tr w:rsidR="007C5E6B" w14:paraId="65923E7D" w14:textId="77777777" w:rsidTr="007C5E6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F28726"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79379D16" w14:textId="77777777" w:rsidR="007C5E6B" w:rsidRDefault="007C5E6B">
            <w:pPr>
              <w:spacing w:before="240" w:after="240"/>
              <w:rPr>
                <w:rFonts w:ascii="GHEA Grapalat" w:eastAsia="GHEA Grapalat" w:hAnsi="GHEA Grapalat" w:cs="GHEA Grapalat"/>
              </w:rPr>
            </w:pPr>
          </w:p>
        </w:tc>
      </w:tr>
    </w:tbl>
    <w:p w14:paraId="36743806" w14:textId="77777777" w:rsidR="007C5E6B" w:rsidRDefault="007C5E6B" w:rsidP="007C5E6B">
      <w:pPr>
        <w:numPr>
          <w:ilvl w:val="1"/>
          <w:numId w:val="36"/>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C5E6B" w14:paraId="03F411B7" w14:textId="77777777" w:rsidTr="007C5E6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960643"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4D7B0823" w14:textId="77777777" w:rsidR="007C5E6B" w:rsidRDefault="007C5E6B">
            <w:pPr>
              <w:spacing w:before="240" w:after="240"/>
              <w:rPr>
                <w:rFonts w:ascii="GHEA Grapalat" w:eastAsia="GHEA Grapalat" w:hAnsi="GHEA Grapalat" w:cs="GHEA Grapalat"/>
              </w:rPr>
            </w:pPr>
          </w:p>
        </w:tc>
      </w:tr>
      <w:tr w:rsidR="007C5E6B" w14:paraId="1AADECCF" w14:textId="77777777" w:rsidTr="007C5E6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585BA4"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69C08B53" w14:textId="77777777" w:rsidR="007C5E6B" w:rsidRDefault="007C5E6B">
            <w:pPr>
              <w:spacing w:before="240" w:after="240"/>
              <w:rPr>
                <w:rFonts w:ascii="GHEA Grapalat" w:eastAsia="GHEA Grapalat" w:hAnsi="GHEA Grapalat" w:cs="GHEA Grapalat"/>
              </w:rPr>
            </w:pPr>
          </w:p>
        </w:tc>
      </w:tr>
      <w:tr w:rsidR="007C5E6B" w14:paraId="5A70597B" w14:textId="77777777" w:rsidTr="007C5E6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D628C21" w14:textId="77777777" w:rsidR="007C5E6B" w:rsidRDefault="007C5E6B" w:rsidP="007C5E6B">
            <w:pPr>
              <w:numPr>
                <w:ilvl w:val="2"/>
                <w:numId w:val="36"/>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lastRenderedPageBreak/>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68A69A0A" w14:textId="77777777" w:rsidR="007C5E6B" w:rsidRDefault="007C5E6B">
            <w:pPr>
              <w:spacing w:before="240" w:after="240"/>
              <w:rPr>
                <w:rFonts w:ascii="GHEA Grapalat" w:eastAsia="GHEA Grapalat" w:hAnsi="GHEA Grapalat" w:cs="GHEA Grapalat"/>
              </w:rPr>
            </w:pPr>
          </w:p>
        </w:tc>
      </w:tr>
      <w:tr w:rsidR="007C5E6B" w:rsidRPr="007C5E6B" w14:paraId="1ECED2E2" w14:textId="77777777" w:rsidTr="007C5E6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25BA72" w14:textId="77777777" w:rsidR="007C5E6B" w:rsidRDefault="007C5E6B" w:rsidP="007C5E6B">
            <w:pPr>
              <w:numPr>
                <w:ilvl w:val="2"/>
                <w:numId w:val="36"/>
              </w:numPr>
              <w:spacing w:after="160" w:line="256" w:lineRule="auto"/>
              <w:ind w:left="426" w:hanging="426"/>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796E7D6E" w14:textId="77777777" w:rsidR="007C5E6B" w:rsidRDefault="007C5E6B">
            <w:pPr>
              <w:spacing w:before="240" w:after="240"/>
              <w:rPr>
                <w:rFonts w:ascii="GHEA Grapalat" w:eastAsia="GHEA Grapalat" w:hAnsi="GHEA Grapalat" w:cs="GHEA Grapalat"/>
              </w:rPr>
            </w:pPr>
          </w:p>
        </w:tc>
      </w:tr>
    </w:tbl>
    <w:p w14:paraId="7F7CED8E" w14:textId="77777777" w:rsidR="007C5E6B" w:rsidRDefault="007C5E6B" w:rsidP="007C5E6B">
      <w:pPr>
        <w:numPr>
          <w:ilvl w:val="1"/>
          <w:numId w:val="36"/>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C5E6B" w14:paraId="61B615F8"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B26F65"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36687DFD" w14:textId="77777777" w:rsidR="007C5E6B" w:rsidRDefault="007C5E6B">
            <w:pPr>
              <w:spacing w:before="240" w:after="240"/>
              <w:rPr>
                <w:rFonts w:ascii="GHEA Grapalat" w:eastAsia="GHEA Grapalat" w:hAnsi="GHEA Grapalat" w:cs="GHEA Grapalat"/>
              </w:rPr>
            </w:pPr>
          </w:p>
        </w:tc>
      </w:tr>
      <w:tr w:rsidR="007C5E6B" w14:paraId="0952DDB6"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75BABD"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3C89B0DD" w14:textId="77777777" w:rsidR="007C5E6B" w:rsidRDefault="007C5E6B">
            <w:pPr>
              <w:spacing w:before="240" w:after="240"/>
              <w:rPr>
                <w:rFonts w:ascii="GHEA Grapalat" w:eastAsia="GHEA Grapalat" w:hAnsi="GHEA Grapalat" w:cs="GHEA Grapalat"/>
              </w:rPr>
            </w:pPr>
          </w:p>
        </w:tc>
      </w:tr>
      <w:tr w:rsidR="007C5E6B" w14:paraId="5215380A"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105746"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4CF0EF32" w14:textId="77777777" w:rsidR="007C5E6B" w:rsidRDefault="007C5E6B">
            <w:pPr>
              <w:spacing w:before="240" w:after="240"/>
              <w:rPr>
                <w:rFonts w:ascii="GHEA Grapalat" w:eastAsia="GHEA Grapalat" w:hAnsi="GHEA Grapalat" w:cs="GHEA Grapalat"/>
              </w:rPr>
            </w:pPr>
          </w:p>
        </w:tc>
      </w:tr>
      <w:tr w:rsidR="007C5E6B" w:rsidRPr="007C5E6B" w14:paraId="35E15DE7"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13C089"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77CE06A2" w14:textId="77777777" w:rsidR="007C5E6B" w:rsidRDefault="007C5E6B">
            <w:pPr>
              <w:spacing w:before="240" w:after="240"/>
              <w:rPr>
                <w:rFonts w:ascii="GHEA Grapalat" w:eastAsia="GHEA Grapalat" w:hAnsi="GHEA Grapalat" w:cs="GHEA Grapalat"/>
              </w:rPr>
            </w:pPr>
          </w:p>
        </w:tc>
      </w:tr>
    </w:tbl>
    <w:p w14:paraId="21DC33DF" w14:textId="77777777" w:rsidR="007C5E6B" w:rsidRDefault="007C5E6B" w:rsidP="007C5E6B">
      <w:pPr>
        <w:numPr>
          <w:ilvl w:val="1"/>
          <w:numId w:val="36"/>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C5E6B" w:rsidRPr="007C5E6B" w14:paraId="0B017A01" w14:textId="77777777" w:rsidTr="007C5E6B">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7BEBA65" w14:textId="77777777" w:rsidR="007C5E6B" w:rsidRDefault="006507E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а</w:t>
            </w:r>
            <w:r w:rsidR="007C5E6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7C5E6B" w14:paraId="16F96CB4" w14:textId="77777777" w:rsidTr="007C5E6B">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B22C83"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62879E" w14:textId="77777777" w:rsidR="007C5E6B" w:rsidRDefault="007C5E6B">
            <w:pPr>
              <w:spacing w:before="240" w:after="240"/>
              <w:rPr>
                <w:rFonts w:ascii="GHEA Grapalat" w:eastAsia="GHEA Grapalat" w:hAnsi="GHEA Grapalat" w:cs="GHEA Grapalat"/>
              </w:rPr>
            </w:pPr>
          </w:p>
        </w:tc>
      </w:tr>
      <w:tr w:rsidR="007C5E6B" w14:paraId="7145C1A1" w14:textId="77777777" w:rsidTr="007C5E6B">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CBE09F"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1D752C8C" w14:textId="77777777" w:rsidR="007C5E6B" w:rsidRDefault="006507E6">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Прямое участие</w:t>
            </w:r>
          </w:p>
          <w:p w14:paraId="333AC935" w14:textId="77777777" w:rsidR="007C5E6B" w:rsidRDefault="006507E6">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Косвенное участие</w:t>
            </w:r>
          </w:p>
        </w:tc>
      </w:tr>
      <w:tr w:rsidR="007C5E6B" w:rsidRPr="007C5E6B" w14:paraId="6718D2E4" w14:textId="77777777" w:rsidTr="007C5E6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C22335A"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б</w:t>
            </w:r>
            <w:r w:rsidR="007C5E6B">
              <w:rPr>
                <w:rFonts w:eastAsia="Cambria Math"/>
              </w:rPr>
              <w:t>․</w:t>
            </w:r>
            <w:r w:rsidR="007C5E6B">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7C5E6B" w:rsidRPr="007C5E6B" w14:paraId="6F10E5F7" w14:textId="77777777" w:rsidTr="007C5E6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E5F74CE" w14:textId="77777777" w:rsidR="007C5E6B" w:rsidRDefault="006507E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в</w:t>
            </w:r>
            <w:r w:rsidR="007C5E6B">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7C5E6B">
              <w:rPr>
                <w:rFonts w:ascii="GHEA Grapalat" w:eastAsia="GHEA Grapalat" w:hAnsi="GHEA Grapalat" w:cs="GHEA Grapalat"/>
              </w:rPr>
              <w:lastRenderedPageBreak/>
              <w:t>физического лица, соответствующего требованиям пунктов " а " и "</w:t>
            </w:r>
            <w:r w:rsidR="007C5E6B">
              <w:rPr>
                <w:rFonts w:ascii="GHEA Grapalat" w:eastAsia="GHEA Grapalat" w:hAnsi="GHEA Grapalat" w:cs="GHEA Grapalat"/>
                <w:lang w:val="hy-AM"/>
              </w:rPr>
              <w:t>б</w:t>
            </w:r>
            <w:r w:rsidR="007C5E6B">
              <w:rPr>
                <w:rFonts w:ascii="GHEA Grapalat" w:eastAsia="GHEA Grapalat" w:hAnsi="GHEA Grapalat" w:cs="GHEA Grapalat"/>
              </w:rPr>
              <w:t>"</w:t>
            </w:r>
          </w:p>
        </w:tc>
      </w:tr>
    </w:tbl>
    <w:p w14:paraId="76531A7B" w14:textId="77777777" w:rsidR="007C5E6B" w:rsidRDefault="007C5E6B" w:rsidP="007C5E6B">
      <w:pPr>
        <w:numPr>
          <w:ilvl w:val="1"/>
          <w:numId w:val="36"/>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C5E6B" w:rsidRPr="007C5E6B" w14:paraId="457C4BF0" w14:textId="77777777" w:rsidTr="007C5E6B">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D2BD44C" w14:textId="77777777" w:rsidR="007C5E6B" w:rsidRDefault="006507E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а</w:t>
            </w:r>
            <w:r w:rsidR="007C5E6B">
              <w:rPr>
                <w:rFonts w:eastAsia="Cambria Math"/>
              </w:rPr>
              <w:t>․</w:t>
            </w:r>
            <w:r w:rsidR="007C5E6B">
              <w:rPr>
                <w:rFonts w:ascii="GHEA Grapalat" w:eastAsia="Cambria Math" w:hAnsi="GHEA Grapalat" w:cs="Cambria Math"/>
              </w:rPr>
              <w:t xml:space="preserve"> </w:t>
            </w:r>
            <w:r w:rsidR="007C5E6B">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7C5E6B" w14:paraId="5687A120" w14:textId="77777777" w:rsidTr="007C5E6B">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7A186B"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03079FBC" w14:textId="77777777" w:rsidR="007C5E6B" w:rsidRDefault="007C5E6B">
            <w:pPr>
              <w:spacing w:before="240" w:after="240"/>
              <w:rPr>
                <w:rFonts w:ascii="GHEA Grapalat" w:eastAsia="GHEA Grapalat" w:hAnsi="GHEA Grapalat" w:cs="GHEA Grapalat"/>
              </w:rPr>
            </w:pPr>
          </w:p>
        </w:tc>
      </w:tr>
      <w:tr w:rsidR="007C5E6B" w14:paraId="4FEC56A9" w14:textId="77777777" w:rsidTr="007C5E6B">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3D1A73"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F2C85BE" w14:textId="77777777" w:rsidR="007C5E6B" w:rsidRDefault="006507E6">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Прямое участие</w:t>
            </w:r>
          </w:p>
          <w:p w14:paraId="2A13AD4E" w14:textId="77777777" w:rsidR="007C5E6B" w:rsidRDefault="006507E6">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Косвенное участие</w:t>
            </w:r>
          </w:p>
        </w:tc>
      </w:tr>
      <w:tr w:rsidR="007C5E6B" w:rsidRPr="007C5E6B" w14:paraId="0B4A9078" w14:textId="77777777" w:rsidTr="007C5E6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8C57C9E"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б</w:t>
            </w:r>
            <w:r w:rsidR="007C5E6B">
              <w:rPr>
                <w:rFonts w:eastAsia="Cambria Math"/>
              </w:rPr>
              <w:t>․</w:t>
            </w:r>
            <w:r w:rsidR="007C5E6B">
              <w:rPr>
                <w:rFonts w:ascii="GHEA Grapalat" w:eastAsia="Cambria Math" w:hAnsi="GHEA Grapalat" w:cs="Cambria Math"/>
              </w:rPr>
              <w:t xml:space="preserve"> </w:t>
            </w:r>
            <w:r w:rsidR="007C5E6B">
              <w:rPr>
                <w:rFonts w:ascii="GHEA Grapalat" w:eastAsia="GHEA Grapalat" w:hAnsi="GHEA Grapalat" w:cs="GHEA Grapalat"/>
              </w:rPr>
              <w:t xml:space="preserve">имеет право назначать или </w:t>
            </w:r>
            <w:r w:rsidR="007C5E6B">
              <w:rPr>
                <w:rFonts w:ascii="GHEA Grapalat" w:eastAsia="GHEA Grapalat" w:hAnsi="GHEA Grapalat" w:cs="GHEA Grapalat"/>
                <w:lang w:eastAsia="hy-AM"/>
              </w:rPr>
              <w:t>освобождать</w:t>
            </w:r>
            <w:r w:rsidR="007C5E6B">
              <w:rPr>
                <w:rFonts w:ascii="GHEA Grapalat" w:eastAsia="GHEA Grapalat" w:hAnsi="GHEA Grapalat" w:cs="GHEA Grapalat"/>
              </w:rPr>
              <w:t xml:space="preserve"> большинство членов органов управления юридического лица</w:t>
            </w:r>
          </w:p>
        </w:tc>
      </w:tr>
      <w:tr w:rsidR="007C5E6B" w:rsidRPr="007C5E6B" w14:paraId="5D6BE2D0" w14:textId="77777777" w:rsidTr="007C5E6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695019E"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в</w:t>
            </w:r>
            <w:r w:rsidR="007C5E6B">
              <w:rPr>
                <w:rFonts w:eastAsia="Cambria Math"/>
              </w:rPr>
              <w:t>․</w:t>
            </w:r>
            <w:r w:rsidR="007C5E6B">
              <w:rPr>
                <w:rFonts w:ascii="GHEA Grapalat" w:eastAsia="Cambria Math" w:hAnsi="GHEA Grapalat" w:cs="Cambria Math"/>
              </w:rPr>
              <w:t xml:space="preserve"> </w:t>
            </w:r>
            <w:r w:rsidR="007C5E6B">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7C5E6B" w:rsidRPr="007C5E6B" w14:paraId="2254EDD9" w14:textId="77777777" w:rsidTr="007C5E6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EE92C4B"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г</w:t>
            </w:r>
            <w:r w:rsidR="007C5E6B">
              <w:rPr>
                <w:rFonts w:eastAsia="Cambria Math"/>
              </w:rPr>
              <w:t>․</w:t>
            </w:r>
            <w:r w:rsidR="007C5E6B">
              <w:rPr>
                <w:rFonts w:ascii="GHEA Grapalat" w:eastAsia="Cambria Math" w:hAnsi="GHEA Grapalat" w:cs="Cambria Math"/>
              </w:rPr>
              <w:t xml:space="preserve"> </w:t>
            </w:r>
            <w:r w:rsidR="007C5E6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7C5E6B" w:rsidRPr="007C5E6B" w14:paraId="2E6E337D" w14:textId="77777777" w:rsidTr="007C5E6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F3564F1" w14:textId="77777777" w:rsidR="007C5E6B" w:rsidRDefault="006507E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r>
            <w:r w:rsidR="007C5E6B">
              <w:rPr>
                <w:rFonts w:ascii="GHEA Grapalat" w:eastAsia="GHEA Grapalat" w:hAnsi="GHEA Grapalat" w:cs="GHEA Grapalat"/>
                <w:lang w:val="hy-AM"/>
              </w:rPr>
              <w:t>д</w:t>
            </w:r>
            <w:r w:rsidR="007C5E6B">
              <w:rPr>
                <w:rFonts w:eastAsia="Cambria Math"/>
              </w:rPr>
              <w:t>․</w:t>
            </w:r>
            <w:r w:rsidR="007C5E6B">
              <w:rPr>
                <w:rFonts w:ascii="GHEA Grapalat" w:eastAsia="Cambria Math" w:hAnsi="GHEA Grapalat" w:cs="Cambria Math"/>
              </w:rPr>
              <w:t xml:space="preserve"> </w:t>
            </w:r>
            <w:r w:rsidR="007C5E6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54BA1641" w14:textId="77777777" w:rsidR="007C5E6B" w:rsidRDefault="007C5E6B" w:rsidP="007C5E6B">
      <w:pPr>
        <w:numPr>
          <w:ilvl w:val="1"/>
          <w:numId w:val="36"/>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 xml:space="preserve">Информация о статусе реального </w:t>
      </w:r>
      <w:proofErr w:type="spellStart"/>
      <w:r>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фициара</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7C5E6B" w:rsidRPr="007C5E6B" w14:paraId="24C8B8A2"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F49F46" w14:textId="77777777" w:rsidR="007C5E6B" w:rsidRDefault="007C5E6B" w:rsidP="007C5E6B">
            <w:pPr>
              <w:numPr>
                <w:ilvl w:val="2"/>
                <w:numId w:val="36"/>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208EE3DF" w14:textId="77777777" w:rsidR="007C5E6B" w:rsidRDefault="007C5E6B">
            <w:pPr>
              <w:spacing w:before="240" w:after="240"/>
              <w:rPr>
                <w:rFonts w:ascii="GHEA Grapalat" w:eastAsia="GHEA Grapalat" w:hAnsi="GHEA Grapalat" w:cs="GHEA Grapalat"/>
              </w:rPr>
            </w:pPr>
          </w:p>
        </w:tc>
      </w:tr>
      <w:tr w:rsidR="007C5E6B" w14:paraId="1B8A630F"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5FE86E" w14:textId="77777777" w:rsidR="007C5E6B" w:rsidRDefault="007C5E6B" w:rsidP="007C5E6B">
            <w:pPr>
              <w:numPr>
                <w:ilvl w:val="2"/>
                <w:numId w:val="36"/>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t xml:space="preserve">Осуществление контроля за </w:t>
            </w:r>
            <w:r>
              <w:rPr>
                <w:rFonts w:ascii="GHEA Grapalat" w:eastAsia="GHEA Grapalat" w:hAnsi="GHEA Grapalat" w:cs="GHEA Grapalat"/>
                <w:color w:val="000000"/>
              </w:rPr>
              <w:lastRenderedPageBreak/>
              <w:t>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5164AC09" w14:textId="77777777" w:rsidR="007C5E6B" w:rsidRDefault="006507E6">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Отдельно</w:t>
            </w:r>
          </w:p>
          <w:p w14:paraId="1E28BA93" w14:textId="77777777" w:rsidR="007C5E6B" w:rsidRDefault="006507E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Совместно с аффилированными лицами</w:t>
            </w:r>
          </w:p>
        </w:tc>
      </w:tr>
      <w:tr w:rsidR="007C5E6B" w14:paraId="0FC49E9D"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06FF22" w14:textId="77777777" w:rsidR="007C5E6B" w:rsidRDefault="007C5E6B" w:rsidP="007C5E6B">
            <w:pPr>
              <w:numPr>
                <w:ilvl w:val="2"/>
                <w:numId w:val="36"/>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5276762B" w14:textId="77777777" w:rsidR="007C5E6B" w:rsidRDefault="006507E6">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Да</w:t>
            </w:r>
          </w:p>
          <w:p w14:paraId="25A04004" w14:textId="77777777" w:rsidR="007C5E6B" w:rsidRDefault="006507E6">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7C5E6B">
                  <w:rPr>
                    <w:rFonts w:ascii="Segoe UI Symbol" w:eastAsia="MS Gothic" w:hAnsi="Segoe UI Symbol" w:cs="Segoe UI Symbol"/>
                  </w:rPr>
                  <w:t>☐</w:t>
                </w:r>
              </w:sdtContent>
            </w:sdt>
            <w:r w:rsidR="007C5E6B">
              <w:rPr>
                <w:rFonts w:ascii="GHEA Grapalat" w:eastAsia="GHEA Grapalat" w:hAnsi="GHEA Grapalat" w:cs="GHEA Grapalat"/>
              </w:rPr>
              <w:tab/>
              <w:t>Нет</w:t>
            </w:r>
          </w:p>
        </w:tc>
      </w:tr>
    </w:tbl>
    <w:p w14:paraId="0505B99E" w14:textId="77777777" w:rsidR="007C5E6B" w:rsidRDefault="007C5E6B" w:rsidP="007C5E6B">
      <w:pPr>
        <w:numPr>
          <w:ilvl w:val="1"/>
          <w:numId w:val="36"/>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C5E6B" w14:paraId="1585AA17"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AE87F0"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Calibri" w:eastAsia="GHEA Grapalat" w:hAnsi="Calibri" w:cs="Calibri"/>
                <w:color w:val="000000"/>
              </w:rPr>
              <w:t> </w:t>
            </w:r>
            <w:r>
              <w:rPr>
                <w:rFonts w:ascii="GHEA Grapalat" w:eastAsia="GHEA Grapalat" w:hAnsi="GHEA Grapalat" w:cs="GHEA Grapalat"/>
                <w:color w:val="00000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0DA1DC1B" w14:textId="77777777" w:rsidR="007C5E6B" w:rsidRDefault="007C5E6B">
            <w:pPr>
              <w:spacing w:before="240" w:after="240"/>
              <w:rPr>
                <w:rFonts w:ascii="GHEA Grapalat" w:eastAsia="GHEA Grapalat" w:hAnsi="GHEA Grapalat" w:cs="GHEA Grapalat"/>
              </w:rPr>
            </w:pPr>
          </w:p>
        </w:tc>
      </w:tr>
      <w:tr w:rsidR="007C5E6B" w14:paraId="140098C9" w14:textId="77777777" w:rsidTr="007C5E6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DAE343"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3F4D4FF1" w14:textId="77777777" w:rsidR="007C5E6B" w:rsidRDefault="007C5E6B">
            <w:pPr>
              <w:spacing w:before="240" w:after="240"/>
              <w:rPr>
                <w:rFonts w:ascii="GHEA Grapalat" w:eastAsia="GHEA Grapalat" w:hAnsi="GHEA Grapalat" w:cs="GHEA Grapalat"/>
              </w:rPr>
            </w:pPr>
          </w:p>
        </w:tc>
      </w:tr>
    </w:tbl>
    <w:p w14:paraId="75F20E63" w14:textId="77777777" w:rsidR="007C5E6B" w:rsidRDefault="007C5E6B" w:rsidP="007C5E6B">
      <w:pPr>
        <w:ind w:left="792"/>
        <w:rPr>
          <w:rFonts w:ascii="GHEA Grapalat" w:eastAsia="GHEA Grapalat" w:hAnsi="GHEA Grapalat" w:cs="GHEA Grapalat"/>
          <w:i/>
          <w:color w:val="000000"/>
        </w:rPr>
      </w:pPr>
      <w:r>
        <w:rPr>
          <w:rFonts w:ascii="GHEA Grapalat" w:hAnsi="GHEA Grapalat"/>
        </w:rPr>
        <w:br w:type="page"/>
      </w:r>
    </w:p>
    <w:p w14:paraId="621EF515" w14:textId="77777777" w:rsidR="007C5E6B" w:rsidRDefault="007C5E6B" w:rsidP="007C5E6B">
      <w:pPr>
        <w:numPr>
          <w:ilvl w:val="0"/>
          <w:numId w:val="36"/>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8AD100D" w14:textId="77777777" w:rsidR="007C5E6B" w:rsidRDefault="007C5E6B" w:rsidP="007C5E6B">
      <w:pPr>
        <w:numPr>
          <w:ilvl w:val="1"/>
          <w:numId w:val="36"/>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5E6B" w14:paraId="6AD5281F"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4DB25F"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79C08C59" w14:textId="77777777" w:rsidR="007C5E6B" w:rsidRDefault="007C5E6B">
            <w:pPr>
              <w:spacing w:before="240" w:after="240"/>
              <w:rPr>
                <w:rFonts w:ascii="GHEA Grapalat" w:eastAsia="GHEA Grapalat" w:hAnsi="GHEA Grapalat" w:cs="GHEA Grapalat"/>
              </w:rPr>
            </w:pPr>
          </w:p>
        </w:tc>
      </w:tr>
      <w:tr w:rsidR="007C5E6B" w14:paraId="7107FA49"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E710C80"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1F938E2" w14:textId="77777777" w:rsidR="007C5E6B" w:rsidRDefault="007C5E6B">
            <w:pPr>
              <w:spacing w:before="240" w:after="240"/>
              <w:rPr>
                <w:rFonts w:ascii="GHEA Grapalat" w:eastAsia="GHEA Grapalat" w:hAnsi="GHEA Grapalat" w:cs="GHEA Grapalat"/>
              </w:rPr>
            </w:pPr>
          </w:p>
        </w:tc>
      </w:tr>
      <w:tr w:rsidR="007C5E6B" w14:paraId="0E492895"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19A799"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53F73C6" w14:textId="77777777" w:rsidR="007C5E6B" w:rsidRDefault="007C5E6B">
            <w:pPr>
              <w:spacing w:before="240" w:after="240"/>
              <w:rPr>
                <w:rFonts w:ascii="GHEA Grapalat" w:eastAsia="GHEA Grapalat" w:hAnsi="GHEA Grapalat" w:cs="GHEA Grapalat"/>
              </w:rPr>
            </w:pPr>
          </w:p>
        </w:tc>
      </w:tr>
      <w:tr w:rsidR="007C5E6B" w14:paraId="2AF95183"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A691B4"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C307B5C" w14:textId="77777777" w:rsidR="007C5E6B" w:rsidRDefault="007C5E6B">
            <w:pPr>
              <w:spacing w:before="240" w:after="240"/>
              <w:rPr>
                <w:rFonts w:ascii="GHEA Grapalat" w:eastAsia="GHEA Grapalat" w:hAnsi="GHEA Grapalat" w:cs="GHEA Grapalat"/>
              </w:rPr>
            </w:pPr>
          </w:p>
        </w:tc>
      </w:tr>
      <w:tr w:rsidR="007C5E6B" w14:paraId="458E0CE2"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B8E74E"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58E7794" w14:textId="77777777" w:rsidR="007C5E6B" w:rsidRDefault="007C5E6B">
            <w:pPr>
              <w:spacing w:before="240" w:after="240"/>
              <w:rPr>
                <w:rFonts w:ascii="GHEA Grapalat" w:eastAsia="GHEA Grapalat" w:hAnsi="GHEA Grapalat" w:cs="GHEA Grapalat"/>
              </w:rPr>
            </w:pPr>
          </w:p>
        </w:tc>
      </w:tr>
      <w:tr w:rsidR="007C5E6B" w14:paraId="4301FF3E"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9102B4"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721B3F7" w14:textId="77777777" w:rsidR="007C5E6B" w:rsidRDefault="007C5E6B">
            <w:pPr>
              <w:spacing w:before="240" w:after="240"/>
              <w:rPr>
                <w:rFonts w:ascii="GHEA Grapalat" w:eastAsia="GHEA Grapalat" w:hAnsi="GHEA Grapalat" w:cs="GHEA Grapalat"/>
              </w:rPr>
            </w:pPr>
          </w:p>
        </w:tc>
      </w:tr>
      <w:tr w:rsidR="007C5E6B" w:rsidRPr="007C5E6B" w14:paraId="723E4AA2"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A9D8AC"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14EA0E96" w14:textId="77777777" w:rsidR="007C5E6B" w:rsidRDefault="007C5E6B">
            <w:pPr>
              <w:spacing w:before="240" w:after="240"/>
              <w:rPr>
                <w:rFonts w:ascii="GHEA Grapalat" w:eastAsia="GHEA Grapalat" w:hAnsi="GHEA Grapalat" w:cs="GHEA Grapalat"/>
              </w:rPr>
            </w:pPr>
          </w:p>
        </w:tc>
      </w:tr>
    </w:tbl>
    <w:p w14:paraId="5AC22741" w14:textId="77777777" w:rsidR="007C5E6B" w:rsidRDefault="007C5E6B" w:rsidP="007C5E6B">
      <w:pPr>
        <w:numPr>
          <w:ilvl w:val="1"/>
          <w:numId w:val="36"/>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5E6B" w:rsidRPr="007C5E6B" w14:paraId="69B3DDE5" w14:textId="77777777" w:rsidTr="007C5E6B">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68D2EF" w14:textId="77777777" w:rsidR="007C5E6B" w:rsidRDefault="007C5E6B" w:rsidP="007C5E6B">
            <w:pPr>
              <w:numPr>
                <w:ilvl w:val="2"/>
                <w:numId w:val="36"/>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0171115D" w14:textId="77777777" w:rsidR="007C5E6B" w:rsidRDefault="007C5E6B">
            <w:pPr>
              <w:spacing w:before="240" w:after="240"/>
              <w:rPr>
                <w:rFonts w:ascii="GHEA Grapalat" w:eastAsia="GHEA Grapalat" w:hAnsi="GHEA Grapalat" w:cs="GHEA Grapalat"/>
              </w:rPr>
            </w:pPr>
          </w:p>
        </w:tc>
      </w:tr>
      <w:tr w:rsidR="007C5E6B" w:rsidRPr="007C5E6B" w14:paraId="06967607" w14:textId="77777777" w:rsidTr="007C5E6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454947A" w14:textId="77777777" w:rsidR="007C5E6B" w:rsidRDefault="007C5E6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BD0DC0C" w14:textId="77777777" w:rsidR="007C5E6B" w:rsidRDefault="007C5E6B">
            <w:pPr>
              <w:spacing w:before="240" w:after="240"/>
              <w:rPr>
                <w:rFonts w:ascii="GHEA Grapalat" w:eastAsia="GHEA Grapalat" w:hAnsi="GHEA Grapalat" w:cs="GHEA Grapalat"/>
              </w:rPr>
            </w:pPr>
          </w:p>
        </w:tc>
      </w:tr>
      <w:tr w:rsidR="007C5E6B" w:rsidRPr="007C5E6B" w14:paraId="2549225C" w14:textId="77777777" w:rsidTr="007C5E6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53AB0D3" w14:textId="77777777" w:rsidR="007C5E6B" w:rsidRDefault="007C5E6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479E7707" w14:textId="77777777" w:rsidR="007C5E6B" w:rsidRDefault="007C5E6B">
            <w:pPr>
              <w:spacing w:before="240" w:after="240"/>
              <w:rPr>
                <w:rFonts w:ascii="GHEA Grapalat" w:eastAsia="GHEA Grapalat" w:hAnsi="GHEA Grapalat" w:cs="GHEA Grapalat"/>
              </w:rPr>
            </w:pPr>
          </w:p>
        </w:tc>
      </w:tr>
      <w:tr w:rsidR="007C5E6B" w:rsidRPr="007C5E6B" w14:paraId="79558526" w14:textId="77777777" w:rsidTr="007C5E6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1B7DC99" w14:textId="77777777" w:rsidR="007C5E6B" w:rsidRDefault="007C5E6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05967D67" w14:textId="77777777" w:rsidR="007C5E6B" w:rsidRDefault="007C5E6B">
            <w:pPr>
              <w:spacing w:before="240" w:after="240"/>
              <w:rPr>
                <w:rFonts w:ascii="GHEA Grapalat" w:eastAsia="GHEA Grapalat" w:hAnsi="GHEA Grapalat" w:cs="GHEA Grapalat"/>
              </w:rPr>
            </w:pPr>
          </w:p>
        </w:tc>
      </w:tr>
      <w:tr w:rsidR="007C5E6B" w:rsidRPr="007C5E6B" w14:paraId="1BB8A7F1" w14:textId="77777777" w:rsidTr="007C5E6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0E2047F" w14:textId="77777777" w:rsidR="007C5E6B" w:rsidRDefault="007C5E6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9D356E0" w14:textId="77777777" w:rsidR="007C5E6B" w:rsidRDefault="007C5E6B">
            <w:pPr>
              <w:spacing w:before="240" w:after="240"/>
              <w:rPr>
                <w:rFonts w:ascii="GHEA Grapalat" w:eastAsia="GHEA Grapalat" w:hAnsi="GHEA Grapalat" w:cs="GHEA Grapalat"/>
              </w:rPr>
            </w:pPr>
          </w:p>
        </w:tc>
      </w:tr>
    </w:tbl>
    <w:p w14:paraId="160F96DB" w14:textId="77777777" w:rsidR="007C5E6B" w:rsidRDefault="007C5E6B" w:rsidP="007C5E6B">
      <w:pPr>
        <w:numPr>
          <w:ilvl w:val="1"/>
          <w:numId w:val="36"/>
        </w:numPr>
        <w:spacing w:before="240" w:after="160" w:line="256" w:lineRule="auto"/>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5E6B" w14:paraId="07DD4868"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AFBEA"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93F2E39" w14:textId="77777777" w:rsidR="007C5E6B" w:rsidRDefault="007C5E6B">
            <w:pPr>
              <w:spacing w:before="240" w:after="240"/>
              <w:rPr>
                <w:rFonts w:ascii="GHEA Grapalat" w:eastAsia="GHEA Grapalat" w:hAnsi="GHEA Grapalat" w:cs="GHEA Grapalat"/>
              </w:rPr>
            </w:pPr>
          </w:p>
        </w:tc>
      </w:tr>
      <w:tr w:rsidR="007C5E6B" w:rsidRPr="007C5E6B" w14:paraId="7C564651" w14:textId="77777777" w:rsidTr="007C5E6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2F6F75" w14:textId="77777777" w:rsidR="007C5E6B" w:rsidRDefault="007C5E6B" w:rsidP="007C5E6B">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69D3C5C0" w14:textId="77777777" w:rsidR="007C5E6B" w:rsidRDefault="007C5E6B">
            <w:pPr>
              <w:spacing w:before="240" w:after="240"/>
              <w:rPr>
                <w:rFonts w:ascii="GHEA Grapalat" w:eastAsia="GHEA Grapalat" w:hAnsi="GHEA Grapalat" w:cs="GHEA Grapalat"/>
              </w:rPr>
            </w:pPr>
          </w:p>
        </w:tc>
      </w:tr>
    </w:tbl>
    <w:p w14:paraId="14D47D07" w14:textId="77777777" w:rsidR="007C5E6B" w:rsidRDefault="007C5E6B" w:rsidP="007C5E6B">
      <w:pPr>
        <w:spacing w:before="240"/>
        <w:rPr>
          <w:rFonts w:ascii="GHEA Grapalat" w:eastAsia="GHEA Grapalat" w:hAnsi="GHEA Grapalat" w:cs="GHEA Grapalat"/>
          <w:i/>
        </w:rPr>
      </w:pPr>
      <w:r>
        <w:rPr>
          <w:rFonts w:ascii="GHEA Grapalat" w:eastAsia="GHEA Grapalat" w:hAnsi="GHEA Grapalat" w:cs="GHEA Grapalat"/>
          <w:i/>
        </w:rPr>
        <w:br w:type="page"/>
      </w:r>
    </w:p>
    <w:p w14:paraId="36CD22BA" w14:textId="77777777" w:rsidR="007C5E6B" w:rsidRDefault="007C5E6B" w:rsidP="007C5E6B">
      <w:pPr>
        <w:pStyle w:val="af4"/>
        <w:numPr>
          <w:ilvl w:val="0"/>
          <w:numId w:val="36"/>
        </w:numPr>
        <w:spacing w:before="0" w:beforeAutospacing="0" w:after="0" w:afterAutospacing="0"/>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7C5E6B" w:rsidRPr="007C5E6B" w14:paraId="58D2B3FC" w14:textId="77777777" w:rsidTr="007C5E6B">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BA0159" w14:textId="77777777" w:rsidR="007C5E6B" w:rsidRDefault="007C5E6B">
            <w:p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tbl>
      <w:tblPr>
        <w:tblStyle w:val="aff2"/>
        <w:tblW w:w="0" w:type="auto"/>
        <w:tblLayout w:type="fixed"/>
        <w:tblLook w:val="04A0" w:firstRow="1" w:lastRow="0" w:firstColumn="1" w:lastColumn="0" w:noHBand="0" w:noVBand="1"/>
      </w:tblPr>
      <w:tblGrid>
        <w:gridCol w:w="9016"/>
      </w:tblGrid>
      <w:tr w:rsidR="007C5E6B" w:rsidRPr="007C5E6B" w14:paraId="57B003A7" w14:textId="77777777" w:rsidTr="007C5E6B">
        <w:trPr>
          <w:trHeight w:val="10187"/>
        </w:trPr>
        <w:tc>
          <w:tcPr>
            <w:tcW w:w="9016" w:type="dxa"/>
            <w:tcBorders>
              <w:top w:val="single" w:sz="4" w:space="0" w:color="auto"/>
              <w:left w:val="single" w:sz="4" w:space="0" w:color="auto"/>
              <w:bottom w:val="single" w:sz="4" w:space="0" w:color="auto"/>
              <w:right w:val="single" w:sz="4" w:space="0" w:color="auto"/>
            </w:tcBorders>
          </w:tcPr>
          <w:p w14:paraId="264F9FBE" w14:textId="77777777" w:rsidR="007C5E6B" w:rsidRDefault="007C5E6B">
            <w:pPr>
              <w:rPr>
                <w:rFonts w:ascii="GHEA Grapalat" w:eastAsia="GHEA Grapalat" w:hAnsi="GHEA Grapalat" w:cs="GHEA Grapalat"/>
                <w:b/>
                <w:color w:val="000000"/>
              </w:rPr>
            </w:pPr>
          </w:p>
        </w:tc>
      </w:tr>
    </w:tbl>
    <w:p w14:paraId="16891063" w14:textId="77777777" w:rsidR="007C5E6B" w:rsidRDefault="007C5E6B" w:rsidP="007C5E6B">
      <w:pPr>
        <w:rPr>
          <w:rFonts w:ascii="GHEA Grapalat" w:eastAsia="GHEA Grapalat" w:hAnsi="GHEA Grapalat" w:cs="GHEA Grapalat"/>
          <w:b/>
          <w:color w:val="000000"/>
        </w:rPr>
      </w:pPr>
    </w:p>
    <w:p w14:paraId="23465CF7" w14:textId="77777777" w:rsidR="007C5E6B" w:rsidRDefault="007C5E6B" w:rsidP="007C5E6B">
      <w:pPr>
        <w:rPr>
          <w:rFonts w:ascii="GHEA Grapalat" w:hAnsi="GHEA Grapalat"/>
          <w:b/>
        </w:rPr>
      </w:pPr>
    </w:p>
    <w:p w14:paraId="5D692FA5" w14:textId="77777777" w:rsidR="007C5E6B" w:rsidRDefault="007C5E6B" w:rsidP="007C5E6B">
      <w:pPr>
        <w:rPr>
          <w:ins w:id="1" w:author="Inesa Kocharyan" w:date="2021-09-01T11:45:00Z"/>
          <w:rFonts w:ascii="GHEA Grapalat" w:hAnsi="GHEA Grapalat"/>
          <w:b/>
        </w:rPr>
      </w:pPr>
    </w:p>
    <w:p w14:paraId="2755A476" w14:textId="77777777" w:rsidR="007C5E6B" w:rsidRDefault="007C5E6B" w:rsidP="007C5E6B">
      <w:pPr>
        <w:rPr>
          <w:rFonts w:ascii="GHEA Grapalat" w:hAnsi="GHEA Grapalat"/>
          <w:b/>
        </w:rPr>
      </w:pPr>
      <w:r>
        <w:rPr>
          <w:rFonts w:ascii="GHEA Grapalat" w:hAnsi="GHEA Grapalat"/>
          <w:b/>
        </w:rPr>
        <w:br w:type="page"/>
      </w:r>
    </w:p>
    <w:p w14:paraId="1B92FC57" w14:textId="77777777" w:rsidR="007C5E6B" w:rsidRDefault="007C5E6B" w:rsidP="007C5E6B">
      <w:pPr>
        <w:spacing w:line="360" w:lineRule="auto"/>
        <w:jc w:val="center"/>
        <w:rPr>
          <w:rFonts w:ascii="GHEA Grapalat" w:hAnsi="GHEA Grapalat"/>
          <w:b/>
          <w:lang w:val="hy-AM"/>
        </w:rPr>
      </w:pPr>
      <w:r>
        <w:rPr>
          <w:rFonts w:ascii="GHEA Grapalat" w:hAnsi="GHEA Grapalat"/>
          <w:b/>
        </w:rPr>
        <w:lastRenderedPageBreak/>
        <w:t>Порядок заполнения декларации</w:t>
      </w:r>
    </w:p>
    <w:p w14:paraId="70E7554B" w14:textId="77777777" w:rsidR="007C5E6B" w:rsidRDefault="007C5E6B" w:rsidP="007C5E6B">
      <w:pPr>
        <w:pStyle w:val="af4"/>
        <w:numPr>
          <w:ilvl w:val="0"/>
          <w:numId w:val="37"/>
        </w:numPr>
        <w:spacing w:before="0" w:beforeAutospacing="0" w:after="200" w:afterAutospacing="0" w:line="360" w:lineRule="auto"/>
        <w:ind w:left="0"/>
        <w:contextualSpacing/>
        <w:jc w:val="both"/>
        <w:rPr>
          <w:rFonts w:ascii="GHEA Grapalat" w:hAnsi="GHEA Grapalat"/>
        </w:rPr>
      </w:pPr>
      <w:r>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5C00738" w14:textId="77777777" w:rsidR="007C5E6B" w:rsidRDefault="007C5E6B" w:rsidP="007C5E6B">
      <w:pPr>
        <w:pStyle w:val="af4"/>
        <w:numPr>
          <w:ilvl w:val="0"/>
          <w:numId w:val="38"/>
        </w:numPr>
        <w:spacing w:before="0" w:beforeAutospacing="0" w:after="0" w:afterAutospacing="0" w:line="360" w:lineRule="auto"/>
        <w:ind w:left="0" w:firstLine="142"/>
        <w:contextualSpacing/>
        <w:jc w:val="both"/>
        <w:rPr>
          <w:rFonts w:ascii="GHEA Grapalat" w:hAnsi="GHEA Grapalat"/>
        </w:rPr>
      </w:pPr>
      <w:r>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2E1DB9D" w14:textId="77777777" w:rsidR="007C5E6B" w:rsidRDefault="007C5E6B" w:rsidP="007C5E6B">
      <w:pPr>
        <w:pStyle w:val="af4"/>
        <w:numPr>
          <w:ilvl w:val="0"/>
          <w:numId w:val="38"/>
        </w:numPr>
        <w:spacing w:before="0" w:beforeAutospacing="0" w:after="0" w:afterAutospacing="0" w:line="360" w:lineRule="auto"/>
        <w:contextualSpacing/>
        <w:jc w:val="both"/>
        <w:rPr>
          <w:rFonts w:ascii="GHEA Grapalat" w:hAnsi="GHEA Grapalat"/>
        </w:rPr>
      </w:pPr>
      <w:r>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DB30203" w14:textId="77777777" w:rsidR="007C5E6B" w:rsidRDefault="007C5E6B" w:rsidP="007C5E6B">
      <w:pPr>
        <w:pStyle w:val="af4"/>
        <w:numPr>
          <w:ilvl w:val="0"/>
          <w:numId w:val="38"/>
        </w:numPr>
        <w:spacing w:before="0" w:beforeAutospacing="0" w:after="0" w:afterAutospacing="0" w:line="360" w:lineRule="auto"/>
        <w:ind w:left="0" w:firstLine="0"/>
        <w:contextualSpacing/>
        <w:jc w:val="both"/>
        <w:rPr>
          <w:rFonts w:ascii="GHEA Grapalat" w:hAnsi="GHEA Grapalat"/>
        </w:rPr>
      </w:pPr>
      <w:r>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760D6C0" w14:textId="77777777" w:rsidR="007C5E6B" w:rsidRDefault="007C5E6B" w:rsidP="007C5E6B">
      <w:pPr>
        <w:pStyle w:val="af4"/>
        <w:numPr>
          <w:ilvl w:val="0"/>
          <w:numId w:val="37"/>
        </w:numPr>
        <w:spacing w:before="0" w:beforeAutospacing="0" w:after="0" w:afterAutospacing="0" w:line="360" w:lineRule="auto"/>
        <w:ind w:left="142" w:hanging="284"/>
        <w:contextualSpacing/>
        <w:jc w:val="both"/>
        <w:rPr>
          <w:rFonts w:ascii="GHEA Grapalat" w:hAnsi="GHEA Grapalat"/>
        </w:rPr>
      </w:pPr>
      <w:r>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t xml:space="preserve"> </w:t>
      </w:r>
      <w:proofErr w:type="spellStart"/>
      <w:r>
        <w:rPr>
          <w:rFonts w:ascii="GHEA Grapalat" w:hAnsi="GHEA Grapalat"/>
        </w:rPr>
        <w:t>листингированы</w:t>
      </w:r>
      <w:proofErr w:type="spellEnd"/>
      <w:r>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1B5D4A" w14:textId="77777777" w:rsidR="007C5E6B" w:rsidRDefault="007C5E6B" w:rsidP="007C5E6B">
      <w:pPr>
        <w:pStyle w:val="af4"/>
        <w:numPr>
          <w:ilvl w:val="0"/>
          <w:numId w:val="39"/>
        </w:numPr>
        <w:spacing w:before="0" w:beforeAutospacing="0" w:after="0" w:afterAutospacing="0" w:line="360" w:lineRule="auto"/>
        <w:contextualSpacing/>
        <w:jc w:val="both"/>
        <w:rPr>
          <w:rFonts w:ascii="GHEA Grapalat" w:hAnsi="GHEA Grapalat"/>
        </w:rPr>
      </w:pPr>
      <w:r>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Pr>
          <w:rFonts w:ascii="GHEA Grapalat" w:hAnsi="GHEA Grapalat"/>
        </w:rPr>
        <w:t>Identifier</w:t>
      </w:r>
      <w:proofErr w:type="spellEnd"/>
      <w:r>
        <w:rPr>
          <w:rFonts w:ascii="GHEA Grapalat" w:hAnsi="GHEA Grapalat"/>
        </w:rPr>
        <w:t xml:space="preserve"> Code), где </w:t>
      </w:r>
      <w:proofErr w:type="spellStart"/>
      <w:r>
        <w:rPr>
          <w:rFonts w:ascii="GHEA Grapalat" w:hAnsi="GHEA Grapalat"/>
        </w:rPr>
        <w:t>листингированы</w:t>
      </w:r>
      <w:proofErr w:type="spellEnd"/>
      <w:r>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39D6BC0C" w14:textId="77777777" w:rsidR="007C5E6B" w:rsidRDefault="007C5E6B" w:rsidP="007C5E6B">
      <w:pPr>
        <w:pStyle w:val="af4"/>
        <w:numPr>
          <w:ilvl w:val="0"/>
          <w:numId w:val="39"/>
        </w:numPr>
        <w:spacing w:before="0" w:beforeAutospacing="0" w:after="0" w:afterAutospacing="0" w:line="360" w:lineRule="auto"/>
        <w:contextualSpacing/>
        <w:jc w:val="both"/>
        <w:rPr>
          <w:rFonts w:ascii="GHEA Grapalat" w:hAnsi="GHEA Grapalat"/>
        </w:rPr>
      </w:pPr>
      <w:r>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DF8DBDE" w14:textId="77777777" w:rsidR="007C5E6B" w:rsidRDefault="007C5E6B" w:rsidP="007C5E6B">
      <w:pPr>
        <w:pStyle w:val="af4"/>
        <w:numPr>
          <w:ilvl w:val="0"/>
          <w:numId w:val="39"/>
        </w:numPr>
        <w:spacing w:before="0" w:beforeAutospacing="0" w:after="0" w:afterAutospacing="0" w:line="360" w:lineRule="auto"/>
        <w:contextualSpacing/>
        <w:jc w:val="both"/>
        <w:rPr>
          <w:rFonts w:ascii="GHEA Grapalat" w:hAnsi="GHEA Grapalat"/>
        </w:rPr>
      </w:pPr>
      <w:r>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F17C6BD" w14:textId="77777777" w:rsidR="007C5E6B" w:rsidRDefault="007C5E6B" w:rsidP="007C5E6B">
      <w:pPr>
        <w:pStyle w:val="af4"/>
        <w:numPr>
          <w:ilvl w:val="0"/>
          <w:numId w:val="37"/>
        </w:numPr>
        <w:spacing w:before="0" w:beforeAutospacing="0" w:after="0" w:afterAutospacing="0" w:line="360" w:lineRule="auto"/>
        <w:ind w:left="0"/>
        <w:contextualSpacing/>
        <w:jc w:val="both"/>
        <w:rPr>
          <w:rFonts w:ascii="GHEA Grapalat" w:hAnsi="GHEA Grapalat"/>
        </w:rPr>
      </w:pPr>
      <w:r>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Pr>
          <w:rFonts w:ascii="GHEA Grapalat" w:hAnsi="GHEA Grapalat"/>
        </w:rPr>
        <w:t>организациий</w:t>
      </w:r>
      <w:proofErr w:type="spellEnd"/>
      <w:r>
        <w:rPr>
          <w:rFonts w:ascii="GHEA Grapalat" w:hAnsi="GHEA Grapalat"/>
        </w:rPr>
        <w:t>. В этом разделе подразделы заполняются следующими правилами</w:t>
      </w:r>
      <w:r>
        <w:rPr>
          <w:rFonts w:ascii="MS Mincho" w:eastAsia="MS Mincho" w:hAnsi="MS Mincho" w:cs="MS Mincho" w:hint="eastAsia"/>
        </w:rPr>
        <w:t>․</w:t>
      </w:r>
    </w:p>
    <w:p w14:paraId="5E301A7F" w14:textId="77777777" w:rsidR="007C5E6B" w:rsidRDefault="007C5E6B" w:rsidP="007C5E6B">
      <w:pPr>
        <w:pStyle w:val="af4"/>
        <w:numPr>
          <w:ilvl w:val="0"/>
          <w:numId w:val="40"/>
        </w:numPr>
        <w:spacing w:before="0" w:beforeAutospacing="0" w:after="0" w:afterAutospacing="0" w:line="360" w:lineRule="auto"/>
        <w:ind w:left="0" w:hanging="426"/>
        <w:contextualSpacing/>
        <w:jc w:val="both"/>
        <w:rPr>
          <w:rFonts w:ascii="GHEA Grapalat" w:hAnsi="GHEA Grapalat"/>
        </w:rPr>
      </w:pPr>
      <w:r>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Pr>
          <w:rFonts w:ascii="GHEA Grapalat" w:hAnsi="GHEA Grapalat"/>
        </w:rPr>
        <w:t>муниципалитета.В</w:t>
      </w:r>
      <w:proofErr w:type="spellEnd"/>
      <w:r>
        <w:rPr>
          <w:rFonts w:ascii="GHEA Grapalat" w:hAnsi="GHEA Grapalat"/>
        </w:rPr>
        <w:t xml:space="preserve"> этом подразделе </w:t>
      </w:r>
      <w:r>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675722B" w14:textId="77777777" w:rsidR="007C5E6B" w:rsidRDefault="007C5E6B" w:rsidP="007C5E6B">
      <w:pPr>
        <w:spacing w:line="360" w:lineRule="auto"/>
        <w:ind w:left="-360"/>
        <w:contextualSpacing/>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A9DB60" w14:textId="77777777" w:rsidR="007C5E6B" w:rsidRDefault="007C5E6B" w:rsidP="007C5E6B">
      <w:pPr>
        <w:pStyle w:val="af4"/>
        <w:numPr>
          <w:ilvl w:val="0"/>
          <w:numId w:val="37"/>
        </w:numPr>
        <w:spacing w:before="0" w:beforeAutospacing="0" w:after="200" w:afterAutospacing="0" w:line="360" w:lineRule="auto"/>
        <w:ind w:left="0"/>
        <w:contextualSpacing/>
        <w:jc w:val="both"/>
        <w:rPr>
          <w:rFonts w:ascii="GHEA Grapalat" w:hAnsi="GHEA Grapalat"/>
        </w:rPr>
      </w:pPr>
      <w:r>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ascii="MS Mincho" w:eastAsia="MS Mincho" w:hAnsi="MS Mincho" w:cs="MS Mincho" w:hint="eastAsia"/>
        </w:rPr>
        <w:t>․</w:t>
      </w:r>
    </w:p>
    <w:p w14:paraId="1951C02E" w14:textId="77777777" w:rsidR="007C5E6B" w:rsidRDefault="007C5E6B" w:rsidP="007C5E6B">
      <w:pPr>
        <w:pStyle w:val="af4"/>
        <w:numPr>
          <w:ilvl w:val="0"/>
          <w:numId w:val="41"/>
        </w:numPr>
        <w:spacing w:before="0" w:beforeAutospacing="0" w:after="0" w:afterAutospacing="0" w:line="360" w:lineRule="auto"/>
        <w:ind w:left="0"/>
        <w:contextualSpacing/>
        <w:jc w:val="both"/>
        <w:rPr>
          <w:rFonts w:ascii="GHEA Grapalat" w:hAnsi="GHEA Grapalat"/>
        </w:rPr>
      </w:pPr>
      <w:r>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0465111" w14:textId="77777777" w:rsidR="007C5E6B" w:rsidRDefault="007C5E6B" w:rsidP="007C5E6B">
      <w:pPr>
        <w:spacing w:line="360" w:lineRule="auto"/>
        <w:ind w:left="-375"/>
        <w:contextualSpacing/>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4A0E765" w14:textId="77777777" w:rsidR="007C5E6B" w:rsidRDefault="007C5E6B" w:rsidP="007C5E6B">
      <w:pPr>
        <w:spacing w:line="360" w:lineRule="auto"/>
        <w:ind w:left="-375"/>
        <w:contextualSpacing/>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3BD9EF06" w14:textId="77777777" w:rsidR="007C5E6B" w:rsidRDefault="007C5E6B" w:rsidP="007C5E6B">
      <w:pPr>
        <w:spacing w:line="360" w:lineRule="auto"/>
        <w:ind w:left="-375"/>
        <w:contextualSpacing/>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2B39126" w14:textId="77777777" w:rsidR="007C5E6B" w:rsidRDefault="007C5E6B" w:rsidP="007C5E6B">
      <w:pPr>
        <w:spacing w:line="360" w:lineRule="auto"/>
        <w:ind w:left="-375"/>
        <w:contextualSpacing/>
        <w:jc w:val="both"/>
        <w:rPr>
          <w:rFonts w:ascii="GHEA Grapalat" w:hAnsi="GHEA Grapalat"/>
        </w:rPr>
      </w:pPr>
      <w:r>
        <w:rPr>
          <w:rFonts w:ascii="GHEA Grapalat" w:hAnsi="GHEA Grapalat"/>
        </w:rPr>
        <w:lastRenderedPageBreak/>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Pr>
          <w:rFonts w:ascii="GHEA Grapalat" w:hAnsi="GHEA Grapalat"/>
        </w:rPr>
        <w:t>реальнго</w:t>
      </w:r>
      <w:proofErr w:type="spellEnd"/>
      <w:r>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DD41BB9" w14:textId="77777777" w:rsidR="007C5E6B" w:rsidRDefault="007C5E6B" w:rsidP="007C5E6B">
      <w:pPr>
        <w:spacing w:line="360" w:lineRule="auto"/>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Pr>
          <w:rFonts w:ascii="GHEA Grapalat" w:hAnsi="GHEA Grapalat"/>
        </w:rPr>
        <w:lastRenderedPageBreak/>
        <w:t xml:space="preserve">юридического лица-участника организации и так далее до достижения реального бенефициара. </w:t>
      </w:r>
      <w:r>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D385589" w14:textId="77777777" w:rsidR="007C5E6B" w:rsidRDefault="007C5E6B" w:rsidP="007C5E6B">
      <w:pPr>
        <w:spacing w:line="360" w:lineRule="auto"/>
        <w:jc w:val="both"/>
        <w:rPr>
          <w:rFonts w:ascii="GHEA Grapalat" w:hAnsi="GHEA Grapalat"/>
          <w:lang w:val="hy-AM"/>
        </w:rPr>
      </w:pPr>
      <w:r>
        <w:rPr>
          <w:rFonts w:ascii="GHEA Grapalat" w:hAnsi="GHEA Grapalat"/>
        </w:rPr>
        <w:t xml:space="preserve">б.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proofErr w:type="spellStart"/>
      <w:r>
        <w:rPr>
          <w:rFonts w:ascii="GHEA Grapalat" w:hAnsi="GHEA Grapalat"/>
        </w:rPr>
        <w:t>рганизацию</w:t>
      </w:r>
      <w:proofErr w:type="spellEnd"/>
      <w:r>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5362DA1" w14:textId="77777777" w:rsidR="007C5E6B" w:rsidRDefault="007C5E6B" w:rsidP="007C5E6B">
      <w:pPr>
        <w:spacing w:line="360" w:lineRule="auto"/>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7A81508D" w14:textId="77777777" w:rsidR="007C5E6B" w:rsidRDefault="007C5E6B" w:rsidP="007C5E6B">
      <w:pPr>
        <w:spacing w:line="360" w:lineRule="auto"/>
        <w:jc w:val="both"/>
        <w:rPr>
          <w:rFonts w:ascii="Cambria Math" w:hAnsi="Cambria Math"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proofErr w:type="spellStart"/>
      <w:r>
        <w:rPr>
          <w:rFonts w:ascii="GHEA Grapalat" w:hAnsi="GHEA Grapalat"/>
        </w:rPr>
        <w:t>ым</w:t>
      </w:r>
      <w:proofErr w:type="spellEnd"/>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lang w:val="hy-AM"/>
        </w:rPr>
        <w:t xml:space="preserve"> </w:t>
      </w:r>
      <w:r>
        <w:rPr>
          <w:rFonts w:ascii="GHEA Grapalat" w:hAnsi="GHEA Grapalat"/>
          <w:lang w:val="hy-AM"/>
        </w:rPr>
        <w:t xml:space="preserve">Раскрытие реальных </w:t>
      </w:r>
      <w:r>
        <w:rPr>
          <w:rFonts w:ascii="GHEA Grapalat" w:hAnsi="GHEA Grapalat"/>
        </w:rPr>
        <w:t>бенефициаров</w:t>
      </w:r>
      <w:r>
        <w:rPr>
          <w:rFonts w:ascii="GHEA Grapalat" w:hAnsi="GHEA Grapalat"/>
          <w:lang w:val="hy-AM"/>
        </w:rPr>
        <w:t xml:space="preserve"> осуществляется по критериям, установленным Кодексом О недрах</w:t>
      </w:r>
      <w:r>
        <w:rPr>
          <w:rFonts w:ascii="GHEA Grapalat" w:hAnsi="GHEA Grapalat"/>
        </w:rPr>
        <w:t>.</w:t>
      </w:r>
      <w:r>
        <w:t xml:space="preserve"> </w:t>
      </w:r>
      <w:r>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rPr>
        <w:t>:</w:t>
      </w:r>
    </w:p>
    <w:p w14:paraId="4DFC33F9" w14:textId="77777777" w:rsidR="007C5E6B" w:rsidRDefault="007C5E6B" w:rsidP="007C5E6B">
      <w:pPr>
        <w:spacing w:line="360" w:lineRule="auto"/>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5F62AFF2" w14:textId="77777777" w:rsidR="007C5E6B" w:rsidRDefault="007C5E6B" w:rsidP="007C5E6B">
      <w:pPr>
        <w:spacing w:line="360" w:lineRule="auto"/>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proofErr w:type="spellStart"/>
      <w:r>
        <w:rPr>
          <w:rFonts w:ascii="GHEA Grapalat" w:hAnsi="GHEA Grapalat"/>
        </w:rPr>
        <w:t>отстраня</w:t>
      </w:r>
      <w:proofErr w:type="spellEnd"/>
      <w:r>
        <w:rPr>
          <w:rFonts w:ascii="GHEA Grapalat" w:hAnsi="GHEA Grapalat"/>
          <w:lang w:val="hy-AM"/>
        </w:rPr>
        <w:t>ть большинство членов органов управления юридического лица;</w:t>
      </w:r>
    </w:p>
    <w:p w14:paraId="6804C49B" w14:textId="77777777" w:rsidR="007C5E6B" w:rsidRDefault="007C5E6B" w:rsidP="007C5E6B">
      <w:pPr>
        <w:spacing w:line="360" w:lineRule="auto"/>
        <w:jc w:val="both"/>
        <w:rPr>
          <w:rFonts w:ascii="GHEA Grapalat" w:hAnsi="GHEA Grapalat"/>
        </w:rPr>
      </w:pPr>
      <w:r>
        <w:rPr>
          <w:rFonts w:ascii="GHEA Grapalat" w:hAnsi="GHEA Grapalat"/>
        </w:rPr>
        <w:lastRenderedPageBreak/>
        <w:t xml:space="preserve">в. В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9F76B84" w14:textId="77777777" w:rsidR="007C5E6B" w:rsidRDefault="007C5E6B" w:rsidP="007C5E6B">
      <w:pPr>
        <w:spacing w:line="360" w:lineRule="auto"/>
        <w:jc w:val="both"/>
        <w:rPr>
          <w:rFonts w:ascii="GHEA Grapalat" w:hAnsi="GHEA Grapalat"/>
        </w:rPr>
      </w:pPr>
      <w:r>
        <w:rPr>
          <w:rFonts w:ascii="GHEA Grapalat" w:hAnsi="GHEA Grapalat"/>
        </w:rPr>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eastAsia="GHEA Grapalat" w:hAnsi="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3E46E6F" w14:textId="77777777" w:rsidR="007C5E6B" w:rsidRDefault="007C5E6B" w:rsidP="007C5E6B">
      <w:pPr>
        <w:spacing w:line="360" w:lineRule="auto"/>
        <w:jc w:val="both"/>
        <w:rPr>
          <w:rFonts w:ascii="GHEA Grapalat" w:hAnsi="GHEA Grapalat"/>
        </w:rPr>
      </w:pPr>
      <w:r>
        <w:rPr>
          <w:rFonts w:ascii="GHEA Grapalat" w:hAnsi="GHEA Grapalat"/>
        </w:rPr>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2D6D7D1B" w14:textId="77777777" w:rsidR="007C5E6B" w:rsidRDefault="007C5E6B" w:rsidP="007C5E6B">
      <w:pPr>
        <w:spacing w:line="360" w:lineRule="auto"/>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proofErr w:type="spellStart"/>
      <w:r>
        <w:rPr>
          <w:rFonts w:ascii="GHEA Grapalat" w:hAnsi="GHEA Grapalat"/>
        </w:rPr>
        <w:t>рганизацию</w:t>
      </w:r>
      <w:proofErr w:type="spellEnd"/>
      <w:r>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C65340C" w14:textId="77777777" w:rsidR="007C5E6B" w:rsidRDefault="007C5E6B" w:rsidP="007C5E6B">
      <w:pPr>
        <w:spacing w:line="360" w:lineRule="auto"/>
        <w:jc w:val="both"/>
        <w:rPr>
          <w:rFonts w:ascii="GHEA Grapalat" w:eastAsia="GHEA Grapalat" w:hAnsi="GHEA Grapalat" w:cs="GHEA Grapalat"/>
        </w:rPr>
      </w:pPr>
      <w:r>
        <w:rPr>
          <w:rFonts w:ascii="GHEA Grapalat" w:eastAsia="GHEA Grapalat" w:hAnsi="GHEA Grapalat" w:cs="GHEA Grapalat"/>
        </w:rPr>
        <w:t>8) в подразделе</w:t>
      </w:r>
      <w:r>
        <w:rPr>
          <w:rFonts w:ascii="GHEA Grapalat" w:eastAsia="GHEA Grapalat" w:hAnsi="GHEA Grapalat" w:cs="GHEA Grapalat"/>
          <w:lang w:val="hy-AM"/>
        </w:rPr>
        <w:t xml:space="preserve"> </w:t>
      </w:r>
      <w:r>
        <w:rPr>
          <w:rFonts w:ascii="GHEA Grapalat" w:eastAsia="GHEA Grapalat" w:hAnsi="GHEA Grapalat" w:cs="GHEA Grapalat"/>
        </w:rPr>
        <w:t xml:space="preserve">"Контактные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318A95E3" w14:textId="77777777" w:rsidR="007C5E6B" w:rsidRDefault="007C5E6B" w:rsidP="007C5E6B">
      <w:pPr>
        <w:spacing w:line="360" w:lineRule="auto"/>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2CA50407" w14:textId="77777777" w:rsidR="007C5E6B" w:rsidRDefault="007C5E6B" w:rsidP="007C5E6B">
      <w:pPr>
        <w:spacing w:line="360" w:lineRule="auto"/>
        <w:jc w:val="both"/>
        <w:rPr>
          <w:rFonts w:ascii="GHEA Grapalat" w:hAnsi="GHEA Grapalat"/>
        </w:rPr>
      </w:pPr>
      <w:r>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ascii="MS Mincho" w:eastAsia="MS Mincho" w:hAnsi="MS Mincho" w:cs="MS Mincho" w:hint="eastAsia"/>
        </w:rPr>
        <w:t>․</w:t>
      </w:r>
    </w:p>
    <w:p w14:paraId="51983CDC" w14:textId="77777777" w:rsidR="007C5E6B" w:rsidRDefault="007C5E6B" w:rsidP="007C5E6B">
      <w:pPr>
        <w:spacing w:line="360" w:lineRule="auto"/>
        <w:jc w:val="both"/>
        <w:rPr>
          <w:rFonts w:ascii="GHEA Grapalat" w:hAnsi="GHEA Grapalat"/>
        </w:rPr>
      </w:pPr>
      <w:r>
        <w:rPr>
          <w:rFonts w:ascii="GHEA Grapalat" w:hAnsi="GHEA Grapalat"/>
        </w:rPr>
        <w:t>1) в подразделе</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863A63A" w14:textId="77777777" w:rsidR="007C5E6B" w:rsidRDefault="007C5E6B" w:rsidP="007C5E6B">
      <w:pPr>
        <w:spacing w:line="360" w:lineRule="auto"/>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1ECE4E7" w14:textId="77777777" w:rsidR="007C5E6B" w:rsidRDefault="007C5E6B" w:rsidP="007C5E6B">
      <w:pPr>
        <w:spacing w:line="360" w:lineRule="auto"/>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Pr>
          <w:rFonts w:ascii="GHEA Grapalat" w:hAnsi="GHEA Grapalat"/>
        </w:rPr>
        <w:t>листингуются</w:t>
      </w:r>
      <w:proofErr w:type="spellEnd"/>
      <w:r>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Pr>
          <w:rFonts w:ascii="GHEA Grapalat" w:hAnsi="GHEA Grapalat"/>
        </w:rPr>
        <w:t>Identifier</w:t>
      </w:r>
      <w:proofErr w:type="spellEnd"/>
      <w:r>
        <w:rPr>
          <w:rFonts w:ascii="GHEA Grapalat" w:hAnsi="GHEA Grapalat"/>
        </w:rPr>
        <w:t xml:space="preserve"> Code), где </w:t>
      </w:r>
      <w:proofErr w:type="spellStart"/>
      <w:r>
        <w:rPr>
          <w:rFonts w:ascii="GHEA Grapalat" w:hAnsi="GHEA Grapalat"/>
        </w:rPr>
        <w:t>листингуются</w:t>
      </w:r>
      <w:proofErr w:type="spellEnd"/>
      <w:r>
        <w:rPr>
          <w:rFonts w:ascii="GHEA Grapalat" w:hAnsi="GHEA Grapalat"/>
        </w:rPr>
        <w:t xml:space="preserve"> акции юридического лица, а также ссылается на имеющиеся на бирже документы.</w:t>
      </w:r>
    </w:p>
    <w:p w14:paraId="78161F9F" w14:textId="77777777" w:rsidR="007C5E6B" w:rsidRDefault="007C5E6B" w:rsidP="007C5E6B">
      <w:pPr>
        <w:spacing w:line="360" w:lineRule="auto"/>
        <w:jc w:val="both"/>
        <w:rPr>
          <w:rFonts w:ascii="GHEA Grapalat" w:hAnsi="GHEA Grapalat"/>
        </w:rPr>
      </w:pPr>
      <w:r>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03C80F54" w14:textId="77777777" w:rsidR="007C5E6B" w:rsidRDefault="007C5E6B" w:rsidP="007C5E6B">
      <w:pPr>
        <w:spacing w:line="360" w:lineRule="auto"/>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w:t>
      </w:r>
    </w:p>
    <w:p w14:paraId="2D00B799" w14:textId="77777777" w:rsidR="007C5E6B" w:rsidRDefault="007C5E6B" w:rsidP="007C5E6B">
      <w:pPr>
        <w:spacing w:line="360" w:lineRule="auto"/>
        <w:jc w:val="both"/>
        <w:rPr>
          <w:rFonts w:ascii="GHEA Grapalat" w:hAnsi="GHEA Grapalat"/>
        </w:rPr>
      </w:pPr>
    </w:p>
    <w:p w14:paraId="0F903743" w14:textId="77777777" w:rsidR="007C5E6B" w:rsidRDefault="007C5E6B" w:rsidP="007C5E6B">
      <w:pPr>
        <w:jc w:val="both"/>
        <w:rPr>
          <w:rFonts w:ascii="GHEA Grapalat" w:hAnsi="GHEA Grapalat"/>
          <w:i/>
          <w:sz w:val="18"/>
          <w:szCs w:val="18"/>
        </w:rPr>
      </w:pPr>
      <w:r>
        <w:rPr>
          <w:rFonts w:ascii="GHEA Grapalat" w:hAnsi="GHEA Grapalat"/>
          <w:sz w:val="18"/>
          <w:szCs w:val="18"/>
        </w:rPr>
        <w:t xml:space="preserve">* </w:t>
      </w:r>
      <w:r>
        <w:rPr>
          <w:rFonts w:ascii="GHEA Grapalat" w:hAnsi="GHEA Grapalat"/>
          <w:i/>
          <w:sz w:val="18"/>
          <w:szCs w:val="18"/>
        </w:rPr>
        <w:t>заполняется секретарем комиссии до публикации приглашения в бюллетене:</w:t>
      </w:r>
    </w:p>
    <w:p w14:paraId="2AA4AE2D" w14:textId="77777777" w:rsidR="007C5E6B" w:rsidRDefault="007C5E6B" w:rsidP="007C5E6B">
      <w:pPr>
        <w:jc w:val="both"/>
        <w:rPr>
          <w:rFonts w:ascii="GHEA Grapalat" w:hAnsi="GHEA Grapalat"/>
          <w:i/>
          <w:sz w:val="18"/>
          <w:szCs w:val="18"/>
        </w:rPr>
      </w:pPr>
      <w:r>
        <w:rPr>
          <w:rFonts w:ascii="GHEA Grapalat" w:hAnsi="GHEA Grapalat"/>
          <w:i/>
          <w:sz w:val="18"/>
          <w:szCs w:val="18"/>
        </w:rPr>
        <w:t>** Приложение 1.1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 а также в случае, если участник является индивидуальным предпринимателем или физическим лицом.</w:t>
      </w:r>
    </w:p>
    <w:p w14:paraId="0ABACDF7" w14:textId="77777777" w:rsidR="007C5E6B" w:rsidRDefault="007C5E6B" w:rsidP="007C5E6B">
      <w:pPr>
        <w:rPr>
          <w:rFonts w:ascii="GHEA Grapalat" w:hAnsi="GHEA Grapalat"/>
          <w:b/>
        </w:rPr>
      </w:pPr>
      <w:r>
        <w:rPr>
          <w:rFonts w:ascii="GHEA Grapalat" w:hAnsi="GHEA Grapalat"/>
          <w:b/>
        </w:rPr>
        <w:br w:type="page"/>
      </w:r>
    </w:p>
    <w:p w14:paraId="3B7C397F" w14:textId="77777777" w:rsidR="007C5E6B" w:rsidRDefault="007C5E6B" w:rsidP="007C5E6B">
      <w:pPr>
        <w:pStyle w:val="af4"/>
        <w:widowControl w:val="0"/>
        <w:spacing w:after="160"/>
        <w:jc w:val="right"/>
        <w:rPr>
          <w:rFonts w:ascii="GHEA Grapalat" w:hAnsi="GHEA Grapalat" w:cs="Arial"/>
          <w:b/>
        </w:rPr>
      </w:pPr>
      <w:r>
        <w:rPr>
          <w:rFonts w:ascii="GHEA Grapalat" w:hAnsi="GHEA Grapalat"/>
          <w:b/>
        </w:rPr>
        <w:lastRenderedPageBreak/>
        <w:t>Приложение № 2</w:t>
      </w:r>
    </w:p>
    <w:p w14:paraId="27B6A2E4" w14:textId="77777777" w:rsidR="007C5E6B" w:rsidRDefault="007C5E6B" w:rsidP="007C5E6B">
      <w:pPr>
        <w:pStyle w:val="af4"/>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proofErr w:type="spellStart"/>
      <w:r>
        <w:rPr>
          <w:rFonts w:ascii="GHEA Grapalat" w:hAnsi="GHEA Grapalat"/>
          <w:b/>
        </w:rPr>
        <w:t>BMTsDzB</w:t>
      </w:r>
      <w:proofErr w:type="spellEnd"/>
      <w:r>
        <w:rPr>
          <w:rFonts w:ascii="GHEA Grapalat" w:hAnsi="GHEA Grapalat"/>
          <w:b/>
        </w:rPr>
        <w:t>---/---"</w:t>
      </w:r>
      <w:r>
        <w:rPr>
          <w:rStyle w:val="af6"/>
          <w:rFonts w:ascii="GHEA Grapalat" w:hAnsi="GHEA Grapalat"/>
          <w:b/>
        </w:rPr>
        <w:footnoteReference w:customMarkFollows="1" w:id="7"/>
        <w:t>*</w:t>
      </w:r>
    </w:p>
    <w:p w14:paraId="2493D1EE" w14:textId="77777777" w:rsidR="007C5E6B" w:rsidRDefault="007C5E6B" w:rsidP="007C5E6B">
      <w:pPr>
        <w:widowControl w:val="0"/>
        <w:spacing w:after="120"/>
        <w:ind w:firstLine="567"/>
        <w:jc w:val="center"/>
        <w:rPr>
          <w:rFonts w:ascii="GHEA Grapalat" w:hAnsi="GHEA Grapalat"/>
        </w:rPr>
      </w:pPr>
    </w:p>
    <w:p w14:paraId="55E96DC7" w14:textId="77777777" w:rsidR="007C5E6B" w:rsidRDefault="007C5E6B" w:rsidP="007C5E6B">
      <w:pPr>
        <w:widowControl w:val="0"/>
        <w:spacing w:after="120"/>
        <w:ind w:left="-66"/>
        <w:jc w:val="center"/>
        <w:rPr>
          <w:rFonts w:ascii="GHEA Grapalat" w:hAnsi="GHEA Grapalat"/>
          <w:b/>
        </w:rPr>
      </w:pPr>
      <w:r>
        <w:rPr>
          <w:rFonts w:ascii="GHEA Grapalat" w:hAnsi="GHEA Grapalat"/>
          <w:b/>
        </w:rPr>
        <w:t>ЦЕНОВОЕ ПРЕДЛОЖЕНИЕ</w:t>
      </w:r>
    </w:p>
    <w:p w14:paraId="77254EB8" w14:textId="77777777" w:rsidR="007C5E6B" w:rsidRDefault="007C5E6B" w:rsidP="007C5E6B">
      <w:pPr>
        <w:widowControl w:val="0"/>
        <w:spacing w:after="120"/>
        <w:ind w:firstLine="567"/>
        <w:jc w:val="center"/>
        <w:rPr>
          <w:rFonts w:ascii="GHEA Grapalat" w:hAnsi="GHEA Grapalat"/>
        </w:rPr>
      </w:pPr>
    </w:p>
    <w:p w14:paraId="6D49EA78" w14:textId="77777777" w:rsidR="007C5E6B" w:rsidRDefault="007C5E6B" w:rsidP="007C5E6B">
      <w:pPr>
        <w:widowControl w:val="0"/>
        <w:spacing w:after="160"/>
        <w:ind w:firstLine="567"/>
        <w:jc w:val="both"/>
        <w:rPr>
          <w:rFonts w:ascii="GHEA Grapalat" w:hAnsi="GHEA Grapalat"/>
        </w:rPr>
      </w:pPr>
      <w:r>
        <w:rPr>
          <w:rFonts w:ascii="GHEA Grapalat" w:hAnsi="GHEA Grapalat"/>
          <w:spacing w:val="-6"/>
        </w:rPr>
        <w:t>Рассмотрев приглашение на открытый конкурс под кодом "---</w:t>
      </w:r>
      <w:proofErr w:type="spellStart"/>
      <w:r>
        <w:rPr>
          <w:rFonts w:ascii="GHEA Grapalat" w:hAnsi="GHEA Grapalat"/>
          <w:spacing w:val="-6"/>
        </w:rPr>
        <w:t>BMTsDzB</w:t>
      </w:r>
      <w:proofErr w:type="spellEnd"/>
      <w:r>
        <w:rPr>
          <w:rFonts w:ascii="GHEA Grapalat" w:hAnsi="GHEA Grapalat"/>
          <w:spacing w:val="-6"/>
        </w:rPr>
        <w:t>---/---"*,</w:t>
      </w:r>
      <w:r>
        <w:rPr>
          <w:rFonts w:ascii="GHEA Grapalat" w:hAnsi="GHEA Grapalat"/>
        </w:rPr>
        <w:t xml:space="preserve"> </w:t>
      </w:r>
    </w:p>
    <w:p w14:paraId="47B4E0B9" w14:textId="77777777" w:rsidR="007C5E6B" w:rsidRDefault="007C5E6B" w:rsidP="007C5E6B">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14:paraId="011DFF0A" w14:textId="77777777" w:rsidR="007C5E6B" w:rsidRDefault="007C5E6B" w:rsidP="007C5E6B">
      <w:pPr>
        <w:widowControl w:val="0"/>
        <w:spacing w:after="160"/>
        <w:ind w:left="6237"/>
        <w:jc w:val="both"/>
        <w:rPr>
          <w:rFonts w:ascii="GHEA Grapalat" w:hAnsi="GHEA Grapalat"/>
          <w:vertAlign w:val="superscript"/>
        </w:rPr>
      </w:pPr>
      <w:r>
        <w:rPr>
          <w:rFonts w:ascii="GHEA Grapalat" w:hAnsi="GHEA Grapalat"/>
          <w:vertAlign w:val="superscript"/>
        </w:rPr>
        <w:t>наименование участника</w:t>
      </w:r>
    </w:p>
    <w:p w14:paraId="76CDD056" w14:textId="77777777" w:rsidR="007C5E6B" w:rsidRDefault="007C5E6B" w:rsidP="007C5E6B">
      <w:pPr>
        <w:widowControl w:val="0"/>
        <w:spacing w:after="160"/>
        <w:jc w:val="both"/>
        <w:rPr>
          <w:rFonts w:ascii="GHEA Grapalat" w:hAnsi="GHEA Grapalat"/>
        </w:rPr>
      </w:pPr>
      <w:r>
        <w:rPr>
          <w:rFonts w:ascii="GHEA Grapalat" w:hAnsi="GHEA Grapalat"/>
        </w:rPr>
        <w:t>предлагает выполнить договор по нижеуказанным общим ценам:</w:t>
      </w:r>
    </w:p>
    <w:p w14:paraId="50BE6BCD" w14:textId="77777777" w:rsidR="007C5E6B" w:rsidRDefault="007C5E6B" w:rsidP="007C5E6B">
      <w:pPr>
        <w:widowControl w:val="0"/>
        <w:spacing w:after="160"/>
        <w:jc w:val="right"/>
        <w:rPr>
          <w:rFonts w:ascii="GHEA Grapalat" w:hAnsi="GHEA Grapalat"/>
        </w:rPr>
      </w:pPr>
      <w:r>
        <w:rPr>
          <w:rFonts w:ascii="GHEA Grapalat" w:hAnsi="GHEA Grapalat"/>
        </w:rPr>
        <w:t>драмов РА</w:t>
      </w:r>
    </w:p>
    <w:tbl>
      <w:tblPr>
        <w:tblW w:w="81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83"/>
        <w:gridCol w:w="1701"/>
        <w:gridCol w:w="1914"/>
        <w:gridCol w:w="1904"/>
        <w:gridCol w:w="1498"/>
      </w:tblGrid>
      <w:tr w:rsidR="007C5E6B" w:rsidRPr="007A7EFB" w14:paraId="1555B2D3" w14:textId="77777777" w:rsidTr="007C5E6B">
        <w:trPr>
          <w:trHeight w:val="916"/>
          <w:jc w:val="center"/>
        </w:trPr>
        <w:tc>
          <w:tcPr>
            <w:tcW w:w="1084" w:type="dxa"/>
            <w:tcBorders>
              <w:top w:val="single" w:sz="4" w:space="0" w:color="auto"/>
              <w:left w:val="single" w:sz="4" w:space="0" w:color="auto"/>
              <w:bottom w:val="nil"/>
              <w:right w:val="single" w:sz="4" w:space="0" w:color="auto"/>
            </w:tcBorders>
            <w:vAlign w:val="center"/>
            <w:hideMark/>
          </w:tcPr>
          <w:p w14:paraId="343A86E4" w14:textId="77777777" w:rsidR="007C5E6B" w:rsidRDefault="007C5E6B">
            <w:pPr>
              <w:widowControl w:val="0"/>
              <w:jc w:val="center"/>
              <w:rPr>
                <w:rFonts w:ascii="GHEA Grapalat" w:hAnsi="GHEA Grapalat"/>
                <w:b/>
                <w:bCs/>
                <w:sz w:val="20"/>
                <w:szCs w:val="20"/>
                <w:lang w:val="en-US"/>
              </w:rPr>
            </w:pPr>
            <w:r>
              <w:rPr>
                <w:rFonts w:ascii="GHEA Grapalat" w:hAnsi="GHEA Grapalat"/>
                <w:b/>
                <w:sz w:val="20"/>
                <w:szCs w:val="20"/>
              </w:rPr>
              <w:t>Номера лотов</w:t>
            </w:r>
          </w:p>
        </w:tc>
        <w:tc>
          <w:tcPr>
            <w:tcW w:w="1701" w:type="dxa"/>
            <w:tcBorders>
              <w:top w:val="single" w:sz="4" w:space="0" w:color="auto"/>
              <w:left w:val="single" w:sz="4" w:space="0" w:color="auto"/>
              <w:bottom w:val="nil"/>
              <w:right w:val="single" w:sz="4" w:space="0" w:color="auto"/>
            </w:tcBorders>
            <w:vAlign w:val="center"/>
            <w:hideMark/>
          </w:tcPr>
          <w:p w14:paraId="4455B67D"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Наименование</w:t>
            </w:r>
            <w:r>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bottom w:val="nil"/>
              <w:right w:val="single" w:sz="4" w:space="0" w:color="auto"/>
            </w:tcBorders>
            <w:vAlign w:val="center"/>
            <w:hideMark/>
          </w:tcPr>
          <w:p w14:paraId="2746B533" w14:textId="77777777" w:rsidR="007C5E6B" w:rsidRDefault="007C5E6B">
            <w:pPr>
              <w:widowControl w:val="0"/>
              <w:jc w:val="center"/>
              <w:rPr>
                <w:rFonts w:ascii="GHEA Grapalat" w:hAnsi="GHEA Grapalat"/>
                <w:b/>
                <w:sz w:val="20"/>
                <w:szCs w:val="20"/>
              </w:rPr>
            </w:pPr>
            <w:r>
              <w:rPr>
                <w:rFonts w:ascii="GHEA Grapalat" w:hAnsi="GHEA Grapalat"/>
                <w:b/>
                <w:sz w:val="20"/>
                <w:szCs w:val="20"/>
              </w:rPr>
              <w:t>Стоимость</w:t>
            </w:r>
          </w:p>
          <w:p w14:paraId="5EA22C8F" w14:textId="77777777" w:rsidR="007C5E6B" w:rsidRDefault="007C5E6B">
            <w:pPr>
              <w:widowControl w:val="0"/>
              <w:jc w:val="center"/>
              <w:rPr>
                <w:rFonts w:ascii="GHEA Grapalat" w:hAnsi="GHEA Grapalat"/>
                <w:b/>
                <w:bCs/>
                <w:sz w:val="20"/>
                <w:szCs w:val="20"/>
              </w:rPr>
            </w:pPr>
            <w:r>
              <w:rPr>
                <w:rFonts w:ascii="GHEA Grapalat" w:hAnsi="GHEA Grapalat"/>
                <w:sz w:val="16"/>
                <w:szCs w:val="16"/>
              </w:rPr>
              <w:t>(совокупность себестоимости и прогнозируемой прибыли)</w:t>
            </w:r>
            <w:r>
              <w:rPr>
                <w:rFonts w:ascii="GHEA Grapalat" w:hAnsi="GHEA Grapalat"/>
              </w:rPr>
              <w:t xml:space="preserve">  </w:t>
            </w:r>
            <w:r>
              <w:rPr>
                <w:rFonts w:ascii="GHEA Grapalat" w:hAnsi="GHEA Grapalat"/>
                <w:b/>
                <w:sz w:val="20"/>
                <w:szCs w:val="20"/>
              </w:rPr>
              <w:t xml:space="preserve"> /прописью и цифрами/</w:t>
            </w:r>
          </w:p>
        </w:tc>
        <w:tc>
          <w:tcPr>
            <w:tcW w:w="1904" w:type="dxa"/>
            <w:tcBorders>
              <w:top w:val="single" w:sz="4" w:space="0" w:color="auto"/>
              <w:left w:val="single" w:sz="4" w:space="0" w:color="auto"/>
              <w:bottom w:val="nil"/>
              <w:right w:val="single" w:sz="4" w:space="0" w:color="auto"/>
            </w:tcBorders>
            <w:vAlign w:val="center"/>
            <w:hideMark/>
          </w:tcPr>
          <w:p w14:paraId="0E944B49"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НДС</w:t>
            </w:r>
            <w:r>
              <w:rPr>
                <w:rStyle w:val="af6"/>
                <w:rFonts w:ascii="GHEA Grapalat" w:hAnsi="GHEA Grapalat"/>
                <w:b/>
                <w:sz w:val="20"/>
                <w:szCs w:val="20"/>
              </w:rPr>
              <w:footnoteReference w:customMarkFollows="1" w:id="8"/>
              <w:t>**</w:t>
            </w:r>
            <w:r>
              <w:rPr>
                <w:rFonts w:ascii="GHEA Grapalat" w:hAnsi="GHEA Grapalat"/>
                <w:b/>
                <w:sz w:val="20"/>
                <w:szCs w:val="20"/>
              </w:rPr>
              <w:t>/прописью и цифрами/</w:t>
            </w:r>
          </w:p>
        </w:tc>
        <w:tc>
          <w:tcPr>
            <w:tcW w:w="1498" w:type="dxa"/>
            <w:tcBorders>
              <w:top w:val="single" w:sz="4" w:space="0" w:color="auto"/>
              <w:left w:val="single" w:sz="4" w:space="0" w:color="auto"/>
              <w:bottom w:val="nil"/>
              <w:right w:val="single" w:sz="4" w:space="0" w:color="auto"/>
            </w:tcBorders>
            <w:vAlign w:val="center"/>
            <w:hideMark/>
          </w:tcPr>
          <w:p w14:paraId="6A18E11F"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Общая цена</w:t>
            </w:r>
          </w:p>
          <w:p w14:paraId="5781458A"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/прописью и цифрами/</w:t>
            </w:r>
          </w:p>
        </w:tc>
      </w:tr>
      <w:tr w:rsidR="007C5E6B" w14:paraId="11CD3DDA" w14:textId="77777777" w:rsidTr="007C5E6B">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3BA0D84" w14:textId="77777777" w:rsidR="007C5E6B" w:rsidRDefault="007C5E6B">
            <w:pPr>
              <w:widowControl w:val="0"/>
              <w:jc w:val="center"/>
              <w:rPr>
                <w:rFonts w:ascii="GHEA Grapalat" w:hAnsi="GHEA Grapalat"/>
                <w:b/>
                <w:i/>
                <w:sz w:val="20"/>
                <w:szCs w:val="20"/>
              </w:rPr>
            </w:pPr>
            <w:r>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hideMark/>
          </w:tcPr>
          <w:p w14:paraId="63A531A8" w14:textId="77777777" w:rsidR="007C5E6B" w:rsidRDefault="007C5E6B">
            <w:pPr>
              <w:widowControl w:val="0"/>
              <w:jc w:val="center"/>
              <w:rPr>
                <w:rFonts w:ascii="GHEA Grapalat" w:hAnsi="GHEA Grapalat"/>
                <w:b/>
                <w:i/>
                <w:sz w:val="20"/>
                <w:szCs w:val="20"/>
              </w:rPr>
            </w:pPr>
            <w:r>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hideMark/>
          </w:tcPr>
          <w:p w14:paraId="536ED66B" w14:textId="77777777" w:rsidR="007C5E6B" w:rsidRDefault="007C5E6B">
            <w:pPr>
              <w:widowControl w:val="0"/>
              <w:jc w:val="center"/>
              <w:rPr>
                <w:rFonts w:ascii="GHEA Grapalat" w:hAnsi="GHEA Grapalat"/>
                <w:i/>
                <w:sz w:val="20"/>
                <w:szCs w:val="20"/>
              </w:rPr>
            </w:pPr>
            <w:r>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hideMark/>
          </w:tcPr>
          <w:p w14:paraId="5E249F49" w14:textId="77777777" w:rsidR="007C5E6B" w:rsidRDefault="007C5E6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hideMark/>
          </w:tcPr>
          <w:p w14:paraId="3DFF9A3F" w14:textId="77777777" w:rsidR="007C5E6B" w:rsidRDefault="007C5E6B">
            <w:pPr>
              <w:widowControl w:val="0"/>
              <w:jc w:val="center"/>
              <w:rPr>
                <w:rFonts w:ascii="GHEA Grapalat" w:hAnsi="GHEA Grapalat"/>
                <w:i/>
                <w:sz w:val="20"/>
                <w:szCs w:val="20"/>
              </w:rPr>
            </w:pPr>
            <w:r>
              <w:rPr>
                <w:rFonts w:ascii="GHEA Grapalat" w:hAnsi="GHEA Grapalat"/>
                <w:b/>
                <w:i/>
                <w:sz w:val="20"/>
                <w:szCs w:val="20"/>
                <w:lang w:val="en-US"/>
              </w:rPr>
              <w:t>5</w:t>
            </w:r>
            <w:r>
              <w:rPr>
                <w:rFonts w:ascii="GHEA Grapalat" w:hAnsi="GHEA Grapalat"/>
                <w:b/>
                <w:i/>
                <w:sz w:val="20"/>
                <w:szCs w:val="20"/>
              </w:rPr>
              <w:t>=3+4</w:t>
            </w:r>
          </w:p>
        </w:tc>
      </w:tr>
      <w:tr w:rsidR="007C5E6B" w14:paraId="25141878" w14:textId="77777777" w:rsidTr="007C5E6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09CA9B4E"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B4C146" w14:textId="77777777" w:rsidR="007C5E6B" w:rsidRDefault="007C5E6B">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7D676E45" w14:textId="77777777" w:rsidR="007C5E6B" w:rsidRDefault="007C5E6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3FE5717" w14:textId="77777777" w:rsidR="007C5E6B" w:rsidRDefault="007C5E6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4F5FB0F2" w14:textId="77777777" w:rsidR="007C5E6B" w:rsidRDefault="007C5E6B">
            <w:pPr>
              <w:widowControl w:val="0"/>
              <w:jc w:val="center"/>
              <w:rPr>
                <w:rFonts w:ascii="GHEA Grapalat" w:hAnsi="GHEA Grapalat"/>
                <w:sz w:val="20"/>
                <w:szCs w:val="20"/>
              </w:rPr>
            </w:pPr>
          </w:p>
        </w:tc>
      </w:tr>
      <w:tr w:rsidR="007C5E6B" w14:paraId="47D745EC" w14:textId="77777777" w:rsidTr="007C5E6B">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0EFB844B"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0EFCC6" w14:textId="77777777" w:rsidR="007C5E6B" w:rsidRDefault="007C5E6B">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7404155D" w14:textId="77777777" w:rsidR="007C5E6B" w:rsidRDefault="007C5E6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BB47E07" w14:textId="77777777" w:rsidR="007C5E6B" w:rsidRDefault="007C5E6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653CC74" w14:textId="77777777" w:rsidR="007C5E6B" w:rsidRDefault="007C5E6B">
            <w:pPr>
              <w:widowControl w:val="0"/>
              <w:rPr>
                <w:rFonts w:ascii="GHEA Grapalat" w:hAnsi="GHEA Grapalat"/>
                <w:sz w:val="20"/>
                <w:szCs w:val="20"/>
              </w:rPr>
            </w:pPr>
          </w:p>
        </w:tc>
      </w:tr>
      <w:tr w:rsidR="007C5E6B" w14:paraId="707B146C" w14:textId="77777777" w:rsidTr="007C5E6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28A24906"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4D8404C" w14:textId="77777777" w:rsidR="007C5E6B" w:rsidRDefault="007C5E6B">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27278AA3" w14:textId="77777777" w:rsidR="007C5E6B" w:rsidRDefault="007C5E6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32FE5FC4" w14:textId="77777777" w:rsidR="007C5E6B" w:rsidRDefault="007C5E6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3AC9FCB" w14:textId="77777777" w:rsidR="007C5E6B" w:rsidRDefault="007C5E6B">
            <w:pPr>
              <w:widowControl w:val="0"/>
              <w:jc w:val="center"/>
              <w:rPr>
                <w:rFonts w:ascii="GHEA Grapalat" w:hAnsi="GHEA Grapalat"/>
                <w:sz w:val="20"/>
                <w:szCs w:val="20"/>
              </w:rPr>
            </w:pPr>
          </w:p>
        </w:tc>
      </w:tr>
      <w:tr w:rsidR="007C5E6B" w14:paraId="138D574D" w14:textId="77777777" w:rsidTr="007C5E6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3CCB5FBB"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124635F" w14:textId="77777777" w:rsidR="007C5E6B" w:rsidRDefault="007C5E6B">
            <w:pPr>
              <w:widowControl w:val="0"/>
              <w:rPr>
                <w:rFonts w:ascii="GHEA Grapalat" w:hAnsi="GHEA Grapalat"/>
                <w:sz w:val="20"/>
                <w:szCs w:val="20"/>
              </w:rPr>
            </w:pPr>
            <w:r>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C051691" w14:textId="77777777" w:rsidR="007C5E6B" w:rsidRDefault="007C5E6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A3F9775" w14:textId="77777777" w:rsidR="007C5E6B" w:rsidRDefault="007C5E6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74A25B16" w14:textId="77777777" w:rsidR="007C5E6B" w:rsidRDefault="007C5E6B">
            <w:pPr>
              <w:widowControl w:val="0"/>
              <w:jc w:val="center"/>
              <w:rPr>
                <w:rFonts w:ascii="GHEA Grapalat" w:hAnsi="GHEA Grapalat"/>
                <w:sz w:val="20"/>
                <w:szCs w:val="20"/>
              </w:rPr>
            </w:pPr>
          </w:p>
        </w:tc>
      </w:tr>
      <w:tr w:rsidR="007C5E6B" w14:paraId="6FE2CB00" w14:textId="77777777" w:rsidTr="007C5E6B">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305AE5A3" w14:textId="77777777" w:rsidR="007C5E6B" w:rsidRDefault="007C5E6B">
            <w:pPr>
              <w:widowControl w:val="0"/>
              <w:jc w:val="center"/>
              <w:rPr>
                <w:rFonts w:ascii="GHEA Grapalat" w:hAnsi="GHEA Grapalat"/>
                <w:b/>
                <w:bCs/>
                <w:sz w:val="20"/>
                <w:szCs w:val="20"/>
              </w:rPr>
            </w:pPr>
            <w:r>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286EB1" w14:textId="77777777" w:rsidR="007C5E6B" w:rsidRDefault="007C5E6B">
            <w:pPr>
              <w:widowControl w:val="0"/>
              <w:rPr>
                <w:rFonts w:ascii="GHEA Grapalat" w:hAnsi="GHEA Grapalat"/>
                <w:sz w:val="20"/>
                <w:szCs w:val="20"/>
              </w:rPr>
            </w:pPr>
            <w:r>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6C2B32EC" w14:textId="77777777" w:rsidR="007C5E6B" w:rsidRDefault="007C5E6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504D7188" w14:textId="77777777" w:rsidR="007C5E6B" w:rsidRDefault="007C5E6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46095A87" w14:textId="77777777" w:rsidR="007C5E6B" w:rsidRDefault="007C5E6B">
            <w:pPr>
              <w:widowControl w:val="0"/>
              <w:jc w:val="center"/>
              <w:rPr>
                <w:rFonts w:ascii="GHEA Grapalat" w:hAnsi="GHEA Grapalat"/>
                <w:sz w:val="20"/>
                <w:szCs w:val="20"/>
              </w:rPr>
            </w:pPr>
          </w:p>
        </w:tc>
      </w:tr>
    </w:tbl>
    <w:p w14:paraId="6A92B6A9" w14:textId="77777777" w:rsidR="007C5E6B" w:rsidRDefault="007C5E6B" w:rsidP="007C5E6B">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19764E62" w14:textId="77777777" w:rsidR="007C5E6B" w:rsidRDefault="007C5E6B" w:rsidP="007C5E6B">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6AA9C909" w14:textId="77777777" w:rsidR="007C5E6B" w:rsidRDefault="007C5E6B" w:rsidP="007C5E6B">
      <w:pPr>
        <w:widowControl w:val="0"/>
        <w:spacing w:after="160"/>
        <w:jc w:val="both"/>
        <w:rPr>
          <w:rFonts w:ascii="GHEA Grapalat" w:hAnsi="GHEA Grapalat"/>
          <w:lang w:val="es-ES"/>
        </w:rPr>
      </w:pPr>
    </w:p>
    <w:p w14:paraId="0E924A65" w14:textId="77777777" w:rsidR="007C5E6B" w:rsidRDefault="007C5E6B" w:rsidP="007C5E6B">
      <w:pPr>
        <w:widowControl w:val="0"/>
        <w:spacing w:after="160"/>
        <w:jc w:val="right"/>
        <w:rPr>
          <w:rFonts w:ascii="GHEA Grapalat" w:hAnsi="GHEA Grapalat"/>
        </w:rPr>
      </w:pPr>
      <w:r>
        <w:rPr>
          <w:rFonts w:ascii="GHEA Grapalat" w:hAnsi="GHEA Grapalat"/>
        </w:rPr>
        <w:t>М. П.</w:t>
      </w:r>
    </w:p>
    <w:p w14:paraId="1D3CBC4A" w14:textId="77777777" w:rsidR="007C5E6B" w:rsidRDefault="007C5E6B" w:rsidP="007C5E6B">
      <w:pPr>
        <w:rPr>
          <w:rFonts w:ascii="GHEA Grapalat" w:hAnsi="GHEA Grapalat"/>
          <w:b/>
        </w:rPr>
      </w:pPr>
      <w:r>
        <w:rPr>
          <w:rFonts w:ascii="GHEA Grapalat" w:hAnsi="GHEA Grapalat"/>
          <w:b/>
        </w:rPr>
        <w:br w:type="page"/>
      </w:r>
    </w:p>
    <w:p w14:paraId="3B21FD4C" w14:textId="77777777" w:rsidR="007C5E6B" w:rsidRDefault="007C5E6B" w:rsidP="007C5E6B">
      <w:pPr>
        <w:widowControl w:val="0"/>
        <w:spacing w:after="160"/>
        <w:ind w:firstLine="567"/>
        <w:jc w:val="right"/>
        <w:rPr>
          <w:rFonts w:ascii="GHEA Grapalat" w:hAnsi="GHEA Grapalat"/>
          <w:b/>
        </w:rPr>
      </w:pPr>
    </w:p>
    <w:p w14:paraId="21FF1FA2" w14:textId="77777777" w:rsidR="007C5E6B" w:rsidRDefault="007C5E6B" w:rsidP="007C5E6B">
      <w:pPr>
        <w:widowControl w:val="0"/>
        <w:spacing w:after="160"/>
        <w:ind w:left="567" w:right="565"/>
        <w:jc w:val="center"/>
        <w:rPr>
          <w:rFonts w:ascii="GHEA Grapalat" w:hAnsi="GHEA Grapalat"/>
          <w:b/>
        </w:rPr>
      </w:pPr>
    </w:p>
    <w:p w14:paraId="536D4738" w14:textId="77777777" w:rsidR="007C5E6B" w:rsidRDefault="007C5E6B" w:rsidP="007C5E6B">
      <w:pPr>
        <w:widowControl w:val="0"/>
        <w:spacing w:after="160"/>
        <w:ind w:left="567" w:right="565"/>
        <w:jc w:val="center"/>
        <w:rPr>
          <w:rFonts w:ascii="GHEA Grapalat" w:hAnsi="GHEA Grapalat"/>
          <w:b/>
        </w:rPr>
      </w:pPr>
    </w:p>
    <w:p w14:paraId="2252001E" w14:textId="77777777" w:rsidR="007C5E6B" w:rsidRDefault="007C5E6B" w:rsidP="007C5E6B">
      <w:pPr>
        <w:widowControl w:val="0"/>
        <w:spacing w:after="160"/>
        <w:ind w:left="567" w:right="565"/>
        <w:jc w:val="center"/>
        <w:rPr>
          <w:rFonts w:ascii="GHEA Grapalat" w:hAnsi="GHEA Grapalat"/>
          <w:b/>
        </w:rPr>
      </w:pPr>
    </w:p>
    <w:p w14:paraId="3EDB5165" w14:textId="77777777" w:rsidR="007C5E6B" w:rsidRDefault="007C5E6B" w:rsidP="007C5E6B">
      <w:pPr>
        <w:widowControl w:val="0"/>
        <w:spacing w:after="160"/>
        <w:ind w:left="567" w:right="565"/>
        <w:jc w:val="center"/>
        <w:rPr>
          <w:rFonts w:ascii="GHEA Grapalat" w:hAnsi="GHEA Grapalat"/>
          <w:b/>
        </w:rPr>
      </w:pPr>
    </w:p>
    <w:p w14:paraId="7ECE6901" w14:textId="77777777" w:rsidR="007C5E6B" w:rsidRDefault="007C5E6B" w:rsidP="007C5E6B">
      <w:pPr>
        <w:widowControl w:val="0"/>
        <w:spacing w:after="160"/>
        <w:ind w:left="567" w:right="565"/>
        <w:jc w:val="center"/>
        <w:rPr>
          <w:rFonts w:ascii="GHEA Grapalat" w:hAnsi="GHEA Grapalat"/>
          <w:b/>
        </w:rPr>
      </w:pPr>
    </w:p>
    <w:p w14:paraId="4F9F38FC" w14:textId="77777777" w:rsidR="007C5E6B" w:rsidRDefault="007C5E6B" w:rsidP="007C5E6B">
      <w:pPr>
        <w:widowControl w:val="0"/>
        <w:spacing w:after="160"/>
        <w:ind w:left="567" w:right="565"/>
        <w:jc w:val="center"/>
        <w:rPr>
          <w:rFonts w:ascii="GHEA Grapalat" w:hAnsi="GHEA Grapalat"/>
          <w:b/>
        </w:rPr>
      </w:pPr>
    </w:p>
    <w:p w14:paraId="2A59EB7F" w14:textId="77777777" w:rsidR="007C5E6B" w:rsidRDefault="007C5E6B" w:rsidP="007C5E6B">
      <w:pPr>
        <w:widowControl w:val="0"/>
        <w:spacing w:after="160"/>
        <w:ind w:left="567" w:right="565"/>
        <w:jc w:val="center"/>
        <w:rPr>
          <w:rFonts w:ascii="GHEA Grapalat" w:hAnsi="GHEA Grapalat"/>
          <w:b/>
        </w:rPr>
      </w:pPr>
    </w:p>
    <w:p w14:paraId="56AC39B5" w14:textId="77777777" w:rsidR="007C5E6B" w:rsidRDefault="007C5E6B" w:rsidP="007C5E6B">
      <w:pPr>
        <w:widowControl w:val="0"/>
        <w:spacing w:after="160"/>
        <w:ind w:left="567" w:right="565"/>
        <w:jc w:val="center"/>
        <w:rPr>
          <w:rFonts w:ascii="GHEA Grapalat" w:hAnsi="GHEA Grapalat"/>
          <w:b/>
        </w:rPr>
      </w:pPr>
    </w:p>
    <w:p w14:paraId="282EB50A" w14:textId="77777777" w:rsidR="007C5E6B" w:rsidRDefault="007C5E6B" w:rsidP="007C5E6B">
      <w:pPr>
        <w:widowControl w:val="0"/>
        <w:spacing w:after="160"/>
        <w:ind w:left="567" w:right="565"/>
        <w:jc w:val="center"/>
        <w:rPr>
          <w:rFonts w:ascii="GHEA Grapalat" w:hAnsi="GHEA Grapalat"/>
          <w:b/>
        </w:rPr>
      </w:pPr>
    </w:p>
    <w:p w14:paraId="22E403C5" w14:textId="77777777" w:rsidR="007C5E6B" w:rsidRDefault="007C5E6B" w:rsidP="007C5E6B">
      <w:pPr>
        <w:widowControl w:val="0"/>
        <w:spacing w:after="160"/>
        <w:ind w:left="567" w:right="565"/>
        <w:jc w:val="center"/>
        <w:rPr>
          <w:rFonts w:ascii="GHEA Grapalat" w:hAnsi="GHEA Grapalat"/>
          <w:b/>
        </w:rPr>
      </w:pPr>
    </w:p>
    <w:p w14:paraId="20716CD1" w14:textId="77777777" w:rsidR="007C5E6B" w:rsidRDefault="007C5E6B" w:rsidP="007C5E6B">
      <w:pPr>
        <w:widowControl w:val="0"/>
        <w:spacing w:after="160"/>
        <w:ind w:left="567" w:right="565"/>
        <w:jc w:val="center"/>
        <w:rPr>
          <w:rFonts w:ascii="GHEA Grapalat" w:hAnsi="GHEA Grapalat"/>
          <w:b/>
        </w:rPr>
      </w:pPr>
    </w:p>
    <w:p w14:paraId="3A685602" w14:textId="77777777" w:rsidR="007C5E6B" w:rsidRDefault="007C5E6B" w:rsidP="007C5E6B">
      <w:pPr>
        <w:widowControl w:val="0"/>
        <w:spacing w:after="160"/>
        <w:ind w:left="567" w:right="565"/>
        <w:jc w:val="center"/>
        <w:rPr>
          <w:rFonts w:ascii="GHEA Grapalat" w:hAnsi="GHEA Grapalat"/>
          <w:b/>
        </w:rPr>
      </w:pPr>
    </w:p>
    <w:p w14:paraId="4FB85A86" w14:textId="77777777" w:rsidR="007C5E6B" w:rsidRDefault="007C5E6B" w:rsidP="007C5E6B">
      <w:pPr>
        <w:widowControl w:val="0"/>
        <w:spacing w:after="160"/>
        <w:ind w:left="567" w:right="565"/>
        <w:jc w:val="center"/>
        <w:rPr>
          <w:rFonts w:ascii="GHEA Grapalat" w:hAnsi="GHEA Grapalat"/>
          <w:b/>
        </w:rPr>
      </w:pPr>
    </w:p>
    <w:p w14:paraId="6E75B1AD" w14:textId="77777777" w:rsidR="007C5E6B" w:rsidRDefault="007C5E6B" w:rsidP="007C5E6B">
      <w:pPr>
        <w:widowControl w:val="0"/>
        <w:spacing w:after="160"/>
        <w:ind w:left="567" w:right="565"/>
        <w:jc w:val="center"/>
        <w:rPr>
          <w:rFonts w:ascii="GHEA Grapalat" w:hAnsi="GHEA Grapalat"/>
          <w:b/>
        </w:rPr>
      </w:pPr>
    </w:p>
    <w:p w14:paraId="342E2260" w14:textId="77777777" w:rsidR="007C5E6B" w:rsidRDefault="007C5E6B" w:rsidP="007C5E6B">
      <w:pPr>
        <w:widowControl w:val="0"/>
        <w:spacing w:after="160"/>
        <w:ind w:left="567" w:right="565"/>
        <w:jc w:val="center"/>
        <w:rPr>
          <w:rFonts w:ascii="GHEA Grapalat" w:hAnsi="GHEA Grapalat"/>
          <w:b/>
        </w:rPr>
      </w:pPr>
    </w:p>
    <w:p w14:paraId="68E97F56" w14:textId="77777777" w:rsidR="007C5E6B" w:rsidRDefault="007C5E6B" w:rsidP="007C5E6B">
      <w:pPr>
        <w:widowControl w:val="0"/>
        <w:spacing w:after="160"/>
        <w:ind w:left="567" w:right="565"/>
        <w:jc w:val="center"/>
        <w:rPr>
          <w:rFonts w:ascii="GHEA Grapalat" w:hAnsi="GHEA Grapalat"/>
          <w:b/>
        </w:rPr>
      </w:pPr>
    </w:p>
    <w:p w14:paraId="60C6E480" w14:textId="77777777" w:rsidR="007C5E6B" w:rsidRDefault="007C5E6B" w:rsidP="007C5E6B">
      <w:pPr>
        <w:widowControl w:val="0"/>
        <w:spacing w:after="160"/>
        <w:ind w:firstLine="567"/>
        <w:jc w:val="right"/>
        <w:rPr>
          <w:rFonts w:ascii="GHEA Grapalat" w:hAnsi="GHEA Grapalat"/>
          <w:b/>
        </w:rPr>
      </w:pPr>
    </w:p>
    <w:p w14:paraId="4938EFAC" w14:textId="77777777" w:rsidR="007C5E6B" w:rsidRDefault="007C5E6B" w:rsidP="007C5E6B">
      <w:pPr>
        <w:rPr>
          <w:rFonts w:ascii="GHEA Grapalat" w:hAnsi="GHEA Grapalat"/>
          <w:b/>
        </w:rPr>
      </w:pPr>
      <w:r>
        <w:rPr>
          <w:rFonts w:ascii="GHEA Grapalat" w:hAnsi="GHEA Grapalat"/>
          <w:b/>
        </w:rPr>
        <w:br w:type="page"/>
      </w:r>
    </w:p>
    <w:p w14:paraId="284F65EA" w14:textId="77777777" w:rsidR="007C5E6B" w:rsidRDefault="007C5E6B" w:rsidP="007C5E6B">
      <w:pPr>
        <w:widowControl w:val="0"/>
        <w:spacing w:after="160"/>
        <w:ind w:firstLine="567"/>
        <w:jc w:val="right"/>
        <w:rPr>
          <w:rFonts w:ascii="GHEA Grapalat" w:hAnsi="GHEA Grapalat" w:cs="Arial"/>
          <w:b/>
        </w:rPr>
      </w:pPr>
      <w:r>
        <w:rPr>
          <w:rFonts w:ascii="GHEA Grapalat" w:hAnsi="GHEA Grapalat"/>
          <w:b/>
        </w:rPr>
        <w:lastRenderedPageBreak/>
        <w:t>Приложение № 5</w:t>
      </w:r>
    </w:p>
    <w:p w14:paraId="09057FFA" w14:textId="77777777" w:rsidR="007C5E6B" w:rsidRDefault="007C5E6B" w:rsidP="007C5E6B">
      <w:pPr>
        <w:pStyle w:val="af4"/>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proofErr w:type="spellStart"/>
      <w:r>
        <w:rPr>
          <w:rFonts w:ascii="GHEA Grapalat" w:hAnsi="GHEA Grapalat"/>
          <w:b/>
        </w:rPr>
        <w:t>BMTsDzB</w:t>
      </w:r>
      <w:proofErr w:type="spellEnd"/>
      <w:r>
        <w:rPr>
          <w:rFonts w:ascii="GHEA Grapalat" w:hAnsi="GHEA Grapalat"/>
          <w:b/>
        </w:rPr>
        <w:t>---/---"</w:t>
      </w:r>
      <w:r>
        <w:rPr>
          <w:rStyle w:val="af6"/>
          <w:rFonts w:ascii="GHEA Grapalat" w:hAnsi="GHEA Grapalat"/>
          <w:b/>
        </w:rPr>
        <w:footnoteReference w:customMarkFollows="1" w:id="9"/>
        <w:t>*</w:t>
      </w:r>
    </w:p>
    <w:p w14:paraId="330B559D" w14:textId="77777777" w:rsidR="007C5E6B" w:rsidRDefault="007C5E6B" w:rsidP="007C5E6B">
      <w:pPr>
        <w:widowControl w:val="0"/>
        <w:spacing w:after="160"/>
        <w:ind w:left="567" w:right="565"/>
        <w:jc w:val="center"/>
        <w:rPr>
          <w:rFonts w:ascii="GHEA Grapalat" w:hAnsi="GHEA Grapalat"/>
          <w:b/>
        </w:rPr>
      </w:pPr>
    </w:p>
    <w:p w14:paraId="54E03FED" w14:textId="77777777" w:rsidR="007C5E6B" w:rsidRDefault="007C5E6B" w:rsidP="007C5E6B">
      <w:pPr>
        <w:pStyle w:val="af4"/>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3A014369" w14:textId="77777777" w:rsidR="007C5E6B" w:rsidRDefault="007C5E6B" w:rsidP="007C5E6B">
      <w:pPr>
        <w:widowControl w:val="0"/>
        <w:spacing w:after="160"/>
        <w:ind w:left="567" w:right="565"/>
        <w:jc w:val="center"/>
        <w:rPr>
          <w:rFonts w:ascii="GHEA Grapalat" w:hAnsi="GHEA Grapalat"/>
          <w:b/>
        </w:rPr>
      </w:pPr>
      <w:r>
        <w:rPr>
          <w:rFonts w:ascii="GHEA Grapalat" w:hAnsi="GHEA Grapalat"/>
          <w:b/>
        </w:rPr>
        <w:t>(обеспечение договора)</w:t>
      </w:r>
    </w:p>
    <w:p w14:paraId="5D83E497" w14:textId="77777777" w:rsidR="007C5E6B" w:rsidRDefault="007C5E6B" w:rsidP="007C5E6B">
      <w:pPr>
        <w:widowControl w:val="0"/>
        <w:spacing w:after="160"/>
        <w:ind w:left="567" w:right="565"/>
        <w:jc w:val="center"/>
        <w:rPr>
          <w:rFonts w:ascii="GHEA Grapalat" w:hAnsi="GHEA Grapalat"/>
          <w:b/>
        </w:rPr>
      </w:pPr>
    </w:p>
    <w:p w14:paraId="27E55FB4" w14:textId="77777777" w:rsidR="007C5E6B" w:rsidRDefault="007C5E6B" w:rsidP="007C5E6B">
      <w:pPr>
        <w:pStyle w:val="af4"/>
        <w:shd w:val="clear" w:color="auto" w:fill="FFFFFF"/>
        <w:jc w:val="both"/>
        <w:rPr>
          <w:rStyle w:val="af5"/>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rPr>
        <w:t>N</w:t>
      </w:r>
      <w:r>
        <w:rPr>
          <w:rFonts w:eastAsiaTheme="minorHAnsi" w:cstheme="minorBidi"/>
          <w:lang w:val="hy-AM"/>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rPr>
        <w:t xml:space="preserve">   </w:t>
      </w:r>
      <w:r>
        <w:rPr>
          <w:rFonts w:ascii="GHEA Grapalat" w:eastAsiaTheme="minorHAnsi" w:hAnsi="GHEA Grapalat" w:cstheme="minorBidi"/>
        </w:rPr>
        <w:t>заключаемым</w:t>
      </w:r>
      <w:r>
        <w:rPr>
          <w:rStyle w:val="af5"/>
          <w:rFonts w:ascii="GHEA Grapalat" w:hAnsi="GHEA Grapalat"/>
          <w:sz w:val="22"/>
          <w:szCs w:val="22"/>
        </w:rPr>
        <w:t xml:space="preserve">  </w:t>
      </w:r>
      <w:r>
        <w:rPr>
          <w:rFonts w:ascii="GHEA Grapalat" w:eastAsiaTheme="minorHAnsi" w:hAnsi="GHEA Grapalat" w:cstheme="minorBidi"/>
          <w:bCs/>
        </w:rPr>
        <w:t>между</w:t>
      </w:r>
    </w:p>
    <w:p w14:paraId="259556FB" w14:textId="77777777" w:rsidR="007C5E6B" w:rsidRDefault="007C5E6B" w:rsidP="007C5E6B">
      <w:pPr>
        <w:pStyle w:val="af4"/>
        <w:shd w:val="clear" w:color="auto" w:fill="FFFFFF"/>
        <w:jc w:val="both"/>
        <w:rPr>
          <w:rStyle w:val="af5"/>
          <w:rFonts w:ascii="GHEA Grapalat" w:hAnsi="GHEA Grapalat"/>
          <w:b w:val="0"/>
          <w:bCs w:val="0"/>
          <w:sz w:val="20"/>
          <w:szCs w:val="20"/>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rPr>
        <w:t xml:space="preserve">      номер заключаемого договора</w:t>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p>
    <w:p w14:paraId="6D36A5CF" w14:textId="77777777" w:rsidR="007C5E6B" w:rsidRDefault="007C5E6B" w:rsidP="007C5E6B">
      <w:pPr>
        <w:pStyle w:val="af4"/>
        <w:shd w:val="clear" w:color="auto" w:fill="FFFFFF"/>
        <w:ind w:left="-142"/>
        <w:rPr>
          <w:rStyle w:val="af5"/>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af5"/>
          <w:rFonts w:ascii="GHEA Grapalat" w:hAnsi="GHEA Grapalat"/>
          <w:sz w:val="20"/>
          <w:szCs w:val="20"/>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rPr>
        <w:t>____</w:t>
      </w:r>
      <w:r>
        <w:rPr>
          <w:rFonts w:eastAsiaTheme="minorHAnsi" w:cstheme="minorBidi"/>
        </w:rPr>
        <w:t xml:space="preserve">    </w:t>
      </w:r>
    </w:p>
    <w:p w14:paraId="6483F31A" w14:textId="77777777" w:rsidR="007C5E6B" w:rsidRDefault="007C5E6B" w:rsidP="007C5E6B">
      <w:pPr>
        <w:pStyle w:val="af4"/>
        <w:shd w:val="clear" w:color="auto" w:fill="FFFFFF"/>
        <w:ind w:left="-142"/>
        <w:rPr>
          <w:rStyle w:val="af5"/>
          <w:rFonts w:ascii="GHEA Grapalat" w:hAnsi="GHEA Grapalat"/>
          <w:b w:val="0"/>
          <w:sz w:val="18"/>
          <w:szCs w:val="18"/>
        </w:rPr>
      </w:pPr>
      <w:r>
        <w:rPr>
          <w:rStyle w:val="af5"/>
          <w:rFonts w:ascii="GHEA Grapalat" w:hAnsi="GHEA Grapalat"/>
          <w:sz w:val="18"/>
          <w:szCs w:val="18"/>
        </w:rPr>
        <w:t>наименование заказчика</w:t>
      </w:r>
      <w:r>
        <w:rPr>
          <w:rStyle w:val="af5"/>
          <w:rFonts w:ascii="GHEA Grapalat" w:hAnsi="GHEA Grapalat"/>
          <w:sz w:val="20"/>
          <w:szCs w:val="20"/>
        </w:rPr>
        <w:t xml:space="preserve">                                            наименование отобранного участника</w:t>
      </w:r>
    </w:p>
    <w:p w14:paraId="351224DB" w14:textId="77777777" w:rsidR="007C5E6B" w:rsidRDefault="007C5E6B" w:rsidP="007C5E6B">
      <w:pPr>
        <w:pStyle w:val="af4"/>
        <w:shd w:val="clear" w:color="auto" w:fill="FFFFFF"/>
        <w:ind w:left="-142"/>
        <w:rPr>
          <w:rFonts w:cs="Sylfaen"/>
          <w:vertAlign w:val="superscript"/>
          <w:lang w:val="hy-AM"/>
        </w:rPr>
      </w:pPr>
      <w:r>
        <w:rPr>
          <w:rStyle w:val="af5"/>
          <w:rFonts w:ascii="GHEA Grapalat" w:hAnsi="GHEA Grapalat"/>
          <w:sz w:val="20"/>
          <w:szCs w:val="20"/>
        </w:rPr>
        <w:t xml:space="preserve">                                                                </w:t>
      </w:r>
      <w:r>
        <w:rPr>
          <w:rStyle w:val="af5"/>
          <w:rFonts w:ascii="GHEA Grapalat" w:hAnsi="GHEA Grapalat"/>
          <w:sz w:val="20"/>
          <w:szCs w:val="20"/>
          <w:lang w:val="hy-AM"/>
        </w:rPr>
        <w:tab/>
      </w:r>
    </w:p>
    <w:p w14:paraId="141CBB6E" w14:textId="77777777" w:rsidR="007C5E6B" w:rsidRDefault="007C5E6B" w:rsidP="007C5E6B">
      <w:pPr>
        <w:pStyle w:val="af4"/>
        <w:shd w:val="clear" w:color="auto" w:fill="FFFFFF"/>
        <w:jc w:val="both"/>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14:paraId="2D4F2495" w14:textId="77777777" w:rsidR="007C5E6B" w:rsidRDefault="007C5E6B" w:rsidP="007C5E6B">
      <w:pPr>
        <w:pStyle w:val="af4"/>
        <w:shd w:val="clear" w:color="auto" w:fill="FFFFFF"/>
        <w:ind w:firstLine="375"/>
        <w:jc w:val="both"/>
        <w:rPr>
          <w:rFonts w:ascii="GHEA Grapalat" w:eastAsiaTheme="minorHAnsi" w:hAnsi="GHEA Grapalat" w:cstheme="minorBidi"/>
        </w:rPr>
      </w:pPr>
      <w:r>
        <w:rPr>
          <w:rStyle w:val="af5"/>
          <w:rFonts w:ascii="GHEA Grapalat" w:hAnsi="GHEA Grapalat"/>
          <w:sz w:val="20"/>
          <w:szCs w:val="20"/>
          <w:lang w:val="hy-AM"/>
        </w:rPr>
        <w:tab/>
      </w:r>
      <w:r>
        <w:rPr>
          <w:rStyle w:val="af5"/>
          <w:rFonts w:ascii="GHEA Grapalat" w:hAnsi="GHEA Grapalat"/>
          <w:sz w:val="20"/>
          <w:szCs w:val="20"/>
          <w:lang w:val="hy-AM"/>
        </w:rPr>
        <w:tab/>
      </w:r>
      <w:r>
        <w:rPr>
          <w:rFonts w:eastAsiaTheme="minorHAnsi" w:cstheme="minorBidi"/>
          <w:lang w:val="hy-AM"/>
        </w:rPr>
        <w:t xml:space="preserve"> </w:t>
      </w:r>
    </w:p>
    <w:p w14:paraId="503B35C1" w14:textId="77777777" w:rsidR="007C5E6B" w:rsidRDefault="007C5E6B" w:rsidP="007C5E6B">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0A8A0DD9" w14:textId="77777777" w:rsidR="007C5E6B" w:rsidRDefault="007C5E6B" w:rsidP="007C5E6B">
      <w:pPr>
        <w:pStyle w:val="af4"/>
        <w:shd w:val="clear" w:color="auto" w:fill="FFFFFF"/>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6D420469" w14:textId="77777777" w:rsidR="007C5E6B" w:rsidRDefault="007C5E6B" w:rsidP="007C5E6B">
      <w:pPr>
        <w:pStyle w:val="af4"/>
        <w:shd w:val="clear" w:color="auto" w:fill="FFFFFF"/>
        <w:jc w:val="both"/>
        <w:rPr>
          <w:rFonts w:ascii="GHEA Grapalat" w:eastAsiaTheme="minorHAnsi" w:hAnsi="GHEA Grapalat" w:cstheme="minorBidi"/>
        </w:rPr>
      </w:pPr>
    </w:p>
    <w:p w14:paraId="18B03465" w14:textId="77777777" w:rsidR="007C5E6B" w:rsidRDefault="007C5E6B" w:rsidP="007C5E6B">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AD6D119" w14:textId="77777777" w:rsidR="007C5E6B" w:rsidRDefault="007C5E6B" w:rsidP="007C5E6B">
      <w:pPr>
        <w:pStyle w:val="af4"/>
        <w:shd w:val="clear" w:color="auto" w:fill="FFFFFF"/>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5E206DB8" w14:textId="77777777" w:rsidR="007C5E6B" w:rsidRDefault="007C5E6B" w:rsidP="007C5E6B">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1D1E0A2E" w14:textId="77777777" w:rsidR="007C5E6B" w:rsidRDefault="007C5E6B" w:rsidP="007C5E6B">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lastRenderedPageBreak/>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2479547D" w14:textId="77777777" w:rsidR="007C5E6B" w:rsidRDefault="007C5E6B" w:rsidP="007C5E6B">
      <w:pPr>
        <w:pStyle w:val="af4"/>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5DAB07B7" w14:textId="77777777" w:rsidR="007C5E6B" w:rsidRDefault="007C5E6B" w:rsidP="007C5E6B">
      <w:pPr>
        <w:pStyle w:val="af4"/>
        <w:shd w:val="clear" w:color="auto" w:fill="FFFFFF"/>
        <w:ind w:firstLine="375"/>
        <w:jc w:val="both"/>
        <w:rPr>
          <w:rStyle w:val="af5"/>
          <w:b w:val="0"/>
          <w:bCs w:val="0"/>
          <w:sz w:val="20"/>
          <w:szCs w:val="20"/>
        </w:rPr>
      </w:pPr>
      <w:r>
        <w:rPr>
          <w:rStyle w:val="af5"/>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0553DC30" w14:textId="77777777" w:rsidR="007C5E6B" w:rsidRDefault="007C5E6B" w:rsidP="007C5E6B">
      <w:pPr>
        <w:pStyle w:val="af4"/>
        <w:shd w:val="clear" w:color="auto" w:fill="FFFFFF"/>
        <w:ind w:firstLine="375"/>
        <w:jc w:val="both"/>
        <w:rPr>
          <w:rStyle w:val="af5"/>
          <w:rFonts w:ascii="GHEA Grapalat" w:hAnsi="GHEA Grapalat"/>
          <w:b w:val="0"/>
          <w:bCs w:val="0"/>
          <w:sz w:val="20"/>
          <w:szCs w:val="20"/>
        </w:rPr>
      </w:pPr>
    </w:p>
    <w:p w14:paraId="7D32D5B5" w14:textId="77777777" w:rsidR="007C5E6B" w:rsidRDefault="007C5E6B" w:rsidP="007C5E6B">
      <w:pPr>
        <w:pStyle w:val="af4"/>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3D6A68" w14:textId="77777777" w:rsidR="007C5E6B" w:rsidRDefault="007C5E6B" w:rsidP="007C5E6B">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5. Гарантия действует с момента выпуска и в силе  со дня вступления в силу договора N________________________ заключаемого  между  бенефициаром и</w:t>
      </w:r>
      <w:del w:id="2" w:author="Vardan" w:date="2023-07-07T23:48:00Z">
        <w:r>
          <w:rPr>
            <w:rFonts w:ascii="GHEA Grapalat" w:eastAsiaTheme="minorHAnsi" w:hAnsi="GHEA Grapalat" w:cstheme="minorBidi"/>
          </w:rPr>
          <w:delText xml:space="preserve"> </w:delText>
        </w:r>
      </w:del>
      <w:r>
        <w:rPr>
          <w:rFonts w:ascii="GHEA Grapalat" w:eastAsiaTheme="minorHAnsi" w:hAnsi="GHEA Grapalat" w:cstheme="minorBidi"/>
        </w:rPr>
        <w:t xml:space="preserve">    </w:t>
      </w:r>
    </w:p>
    <w:p w14:paraId="2927CFC1" w14:textId="77777777" w:rsidR="007C5E6B" w:rsidRDefault="007C5E6B" w:rsidP="007C5E6B">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w:t>
      </w:r>
      <w:proofErr w:type="spellStart"/>
      <w:r>
        <w:rPr>
          <w:rFonts w:ascii="GHEA Grapalat" w:eastAsiaTheme="minorHAnsi" w:hAnsi="GHEA Grapalat" w:cstheme="minorBidi"/>
          <w:sz w:val="18"/>
          <w:szCs w:val="18"/>
        </w:rPr>
        <w:t>договара</w:t>
      </w:r>
      <w:proofErr w:type="spellEnd"/>
    </w:p>
    <w:p w14:paraId="7759ECE3" w14:textId="77777777" w:rsidR="007C5E6B" w:rsidRDefault="007C5E6B" w:rsidP="007C5E6B">
      <w:pPr>
        <w:pStyle w:val="af4"/>
        <w:shd w:val="clear" w:color="auto" w:fill="FFFFFF"/>
        <w:ind w:firstLine="374"/>
        <w:jc w:val="both"/>
        <w:rPr>
          <w:rFonts w:ascii="GHEA Grapalat" w:eastAsiaTheme="minorHAnsi" w:hAnsi="GHEA Grapalat" w:cstheme="minorBidi"/>
        </w:rPr>
      </w:pPr>
    </w:p>
    <w:p w14:paraId="4FE1AF22" w14:textId="77777777" w:rsidR="007C5E6B" w:rsidRDefault="007C5E6B" w:rsidP="007C5E6B">
      <w:pPr>
        <w:pStyle w:val="af4"/>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20089022" w14:textId="77777777" w:rsidR="007C5E6B" w:rsidRDefault="007C5E6B" w:rsidP="007C5E6B">
      <w:pPr>
        <w:pStyle w:val="af4"/>
        <w:shd w:val="clear" w:color="auto" w:fill="FFFFFF"/>
        <w:jc w:val="both"/>
        <w:rPr>
          <w:rFonts w:ascii="GHEA Grapalat" w:eastAsiaTheme="minorHAnsi" w:hAnsi="GHEA Grapalat" w:cstheme="minorBidi"/>
          <w:sz w:val="18"/>
          <w:szCs w:val="18"/>
          <w:lang w:val="hy-AM"/>
        </w:rPr>
      </w:pPr>
    </w:p>
    <w:p w14:paraId="038E2798" w14:textId="77777777" w:rsidR="007C5E6B" w:rsidRDefault="007C5E6B" w:rsidP="007C5E6B">
      <w:pPr>
        <w:pStyle w:val="af4"/>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ascii="GHEA Grapalat" w:eastAsiaTheme="minorHAnsi" w:hAnsi="GHEA Grapalat" w:cstheme="minorBidi"/>
        </w:rPr>
        <w:t>-----------</w:t>
      </w:r>
      <w:r>
        <w:rPr>
          <w:rFonts w:eastAsiaTheme="minorHAnsi" w:cstheme="minorBidi"/>
        </w:rPr>
        <w:t xml:space="preserve"> </w:t>
      </w:r>
      <w:r>
        <w:rPr>
          <w:rFonts w:eastAsiaTheme="minorHAnsi" w:cstheme="minorBidi"/>
          <w:lang w:val="hy-AM"/>
        </w:rPr>
        <w:t>.</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оказания услуг</w:t>
      </w:r>
      <w:r>
        <w:rPr>
          <w:rFonts w:ascii="GHEA Grapalat" w:hAnsi="GHEA Grapalat"/>
          <w:sz w:val="16"/>
          <w:szCs w:val="16"/>
        </w:rPr>
        <w:t>, предусмотренный заключаемым договором, включая гарантийный срок</w:t>
      </w:r>
    </w:p>
    <w:p w14:paraId="7F91B161" w14:textId="77777777" w:rsidR="007C5E6B" w:rsidRDefault="007C5E6B" w:rsidP="007C5E6B">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14:paraId="134EDB2A" w14:textId="77777777" w:rsidR="007C5E6B" w:rsidRDefault="007C5E6B" w:rsidP="007C5E6B">
      <w:pPr>
        <w:pStyle w:val="af4"/>
        <w:shd w:val="clear" w:color="auto" w:fill="FFFFFF"/>
        <w:jc w:val="both"/>
        <w:rPr>
          <w:rFonts w:ascii="GHEA Grapalat" w:eastAsiaTheme="minorHAnsi" w:hAnsi="GHEA Grapalat" w:cstheme="minorBidi"/>
        </w:rPr>
      </w:pPr>
      <w:r>
        <w:rPr>
          <w:rStyle w:val="af5"/>
          <w:sz w:val="20"/>
          <w:szCs w:val="20"/>
        </w:rPr>
        <w:t xml:space="preserve">                                                                                              адрес эл. почты секретаря</w:t>
      </w:r>
    </w:p>
    <w:p w14:paraId="533A96B9" w14:textId="77777777" w:rsidR="007C5E6B" w:rsidRDefault="007C5E6B" w:rsidP="007C5E6B">
      <w:pPr>
        <w:pStyle w:val="af4"/>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указанный в приглашении к процедуре </w:t>
      </w:r>
      <w:proofErr w:type="spellStart"/>
      <w:r>
        <w:rPr>
          <w:rFonts w:ascii="GHEA Grapalat" w:eastAsiaTheme="minorHAnsi" w:hAnsi="GHEA Grapalat" w:cstheme="minorBidi"/>
        </w:rPr>
        <w:t>закупкок</w:t>
      </w:r>
      <w:proofErr w:type="spellEnd"/>
      <w:r>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09B52774" w14:textId="77777777" w:rsidR="007C5E6B" w:rsidRDefault="007C5E6B" w:rsidP="007C5E6B">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5B7445E" w14:textId="77777777" w:rsidR="007C5E6B" w:rsidRDefault="007C5E6B" w:rsidP="007C5E6B">
      <w:pPr>
        <w:pStyle w:val="af4"/>
        <w:shd w:val="clear" w:color="auto" w:fill="FFFFFF"/>
        <w:ind w:firstLine="375"/>
        <w:jc w:val="both"/>
        <w:rPr>
          <w:rFonts w:ascii="GHEA Grapalat" w:eastAsiaTheme="minorHAnsi" w:hAnsi="GHEA Grapalat" w:cstheme="minorBidi"/>
        </w:rPr>
      </w:pPr>
    </w:p>
    <w:p w14:paraId="62C6789A" w14:textId="77777777" w:rsidR="007C5E6B" w:rsidRDefault="007C5E6B" w:rsidP="007C5E6B">
      <w:pPr>
        <w:pStyle w:val="af4"/>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730D9D75" w14:textId="77777777" w:rsidR="007C5E6B" w:rsidRDefault="007C5E6B" w:rsidP="007C5E6B">
      <w:pPr>
        <w:pStyle w:val="af4"/>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14:paraId="6C5E98D2" w14:textId="77777777" w:rsidR="007C5E6B" w:rsidRDefault="007C5E6B" w:rsidP="007C5E6B">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lastRenderedPageBreak/>
        <w:t>копии внесенных  в него изменений, дополнительных соглашений,</w:t>
      </w:r>
    </w:p>
    <w:p w14:paraId="0419B24B" w14:textId="77777777" w:rsidR="007C5E6B" w:rsidRDefault="007C5E6B" w:rsidP="007C5E6B">
      <w:pPr>
        <w:pStyle w:val="af4"/>
        <w:shd w:val="clear" w:color="auto" w:fill="FFFFFF"/>
        <w:ind w:firstLine="375"/>
        <w:jc w:val="both"/>
        <w:rPr>
          <w:rFonts w:ascii="GHEA Grapalat" w:eastAsiaTheme="minorHAnsi" w:hAnsi="GHEA Grapalat" w:cstheme="minorBidi"/>
        </w:rPr>
      </w:pPr>
    </w:p>
    <w:p w14:paraId="68D9A06A" w14:textId="77777777" w:rsidR="007C5E6B" w:rsidRDefault="007C5E6B" w:rsidP="007C5E6B">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Pr>
            <w:rStyle w:val="a9"/>
            <w:rFonts w:ascii="GHEA Grapalat" w:hAnsi="GHEA Grapalat"/>
            <w:sz w:val="20"/>
            <w:szCs w:val="20"/>
            <w:lang w:val="hy-AM"/>
          </w:rPr>
          <w:t>www.procurement.am</w:t>
        </w:r>
      </w:hyperlink>
      <w:r>
        <w:rPr>
          <w:rFonts w:ascii="GHEA Grapalat" w:eastAsiaTheme="minorHAnsi" w:hAnsi="GHEA Grapalat" w:cstheme="minorBidi"/>
        </w:rPr>
        <w:t xml:space="preserve"> .</w:t>
      </w:r>
    </w:p>
    <w:p w14:paraId="7FEBF30C" w14:textId="77777777" w:rsidR="007C5E6B" w:rsidRDefault="007C5E6B" w:rsidP="007C5E6B">
      <w:pPr>
        <w:pStyle w:val="af4"/>
        <w:shd w:val="clear" w:color="auto" w:fill="FFFFFF"/>
        <w:ind w:firstLine="375"/>
        <w:jc w:val="both"/>
        <w:rPr>
          <w:rFonts w:ascii="GHEA Grapalat" w:eastAsiaTheme="minorHAnsi" w:hAnsi="GHEA Grapalat" w:cstheme="minorBidi"/>
        </w:rPr>
      </w:pPr>
    </w:p>
    <w:p w14:paraId="19D80CD2" w14:textId="77777777" w:rsidR="007C5E6B" w:rsidRDefault="007C5E6B" w:rsidP="007C5E6B">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07098B4" w14:textId="77777777" w:rsidR="007C5E6B" w:rsidRDefault="007C5E6B" w:rsidP="007C5E6B">
      <w:pPr>
        <w:pStyle w:val="af4"/>
        <w:shd w:val="clear" w:color="auto" w:fill="FFFFFF"/>
        <w:ind w:firstLine="375"/>
        <w:jc w:val="both"/>
        <w:rPr>
          <w:rFonts w:ascii="GHEA Grapalat" w:eastAsiaTheme="minorHAnsi" w:hAnsi="GHEA Grapalat" w:cstheme="minorBidi"/>
        </w:rPr>
      </w:pPr>
    </w:p>
    <w:p w14:paraId="4A9EDEA6" w14:textId="77777777" w:rsidR="007C5E6B" w:rsidRDefault="007C5E6B" w:rsidP="007C5E6B">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BD0550E" w14:textId="77777777" w:rsidR="007C5E6B" w:rsidRDefault="007C5E6B" w:rsidP="007C5E6B">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25BD042" w14:textId="77777777" w:rsidR="007C5E6B" w:rsidRDefault="007C5E6B" w:rsidP="007C5E6B">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6751231B" w14:textId="77777777" w:rsidR="007C5E6B" w:rsidRDefault="007C5E6B" w:rsidP="007C5E6B">
      <w:pPr>
        <w:pStyle w:val="af4"/>
        <w:shd w:val="clear" w:color="auto" w:fill="FFFFFF"/>
        <w:ind w:firstLine="375"/>
        <w:rPr>
          <w:rFonts w:ascii="GHEA Grapalat" w:eastAsiaTheme="minorHAnsi" w:hAnsi="GHEA Grapalat" w:cstheme="minorBidi"/>
        </w:rPr>
      </w:pPr>
    </w:p>
    <w:p w14:paraId="2EBCA651" w14:textId="77777777" w:rsidR="007C5E6B" w:rsidRDefault="007C5E6B" w:rsidP="007C5E6B">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6452D4C" w14:textId="77777777" w:rsidR="007C5E6B" w:rsidRDefault="007C5E6B" w:rsidP="007C5E6B">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6E7751A" w14:textId="77777777" w:rsidR="007C5E6B" w:rsidRDefault="007C5E6B" w:rsidP="007C5E6B">
      <w:pPr>
        <w:pStyle w:val="af4"/>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846500" w14:textId="77777777" w:rsidR="007C5E6B" w:rsidRDefault="007C5E6B" w:rsidP="007C5E6B">
      <w:pPr>
        <w:pStyle w:val="af4"/>
        <w:shd w:val="clear" w:color="auto" w:fill="FFFFFF"/>
        <w:ind w:firstLine="375"/>
        <w:jc w:val="both"/>
        <w:rPr>
          <w:rFonts w:ascii="GHEA Grapalat" w:eastAsiaTheme="minorHAnsi" w:hAnsi="GHEA Grapalat" w:cstheme="minorBidi"/>
        </w:rPr>
      </w:pPr>
    </w:p>
    <w:p w14:paraId="7A2382E5" w14:textId="77777777" w:rsidR="007C5E6B" w:rsidRDefault="007C5E6B" w:rsidP="007C5E6B">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3F61797C" w14:textId="77777777" w:rsidR="007C5E6B" w:rsidRDefault="007C5E6B" w:rsidP="007C5E6B">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197E7246" w14:textId="77777777" w:rsidR="007C5E6B" w:rsidRDefault="007C5E6B" w:rsidP="007C5E6B">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22F2B44F" w14:textId="77777777" w:rsidR="007C5E6B" w:rsidRDefault="007C5E6B" w:rsidP="007C5E6B">
      <w:pPr>
        <w:pStyle w:val="af4"/>
        <w:shd w:val="clear" w:color="auto" w:fill="FFFFFF"/>
        <w:ind w:firstLine="375"/>
        <w:jc w:val="both"/>
        <w:rPr>
          <w:rFonts w:ascii="GHEA Grapalat" w:eastAsiaTheme="minorHAnsi" w:hAnsi="GHEA Grapalat" w:cstheme="minorBidi"/>
          <w:lang w:val="hy-AM"/>
        </w:rPr>
      </w:pPr>
    </w:p>
    <w:p w14:paraId="53FBFC1C" w14:textId="77777777" w:rsidR="007C5E6B" w:rsidRDefault="007C5E6B" w:rsidP="007C5E6B">
      <w:pPr>
        <w:pStyle w:val="af4"/>
        <w:shd w:val="clear" w:color="auto" w:fill="FFFFFF"/>
        <w:ind w:firstLine="375"/>
        <w:jc w:val="both"/>
        <w:rPr>
          <w:rFonts w:ascii="GHEA Grapalat" w:eastAsiaTheme="minorHAnsi" w:hAnsi="GHEA Grapalat" w:cstheme="minorBidi"/>
        </w:rPr>
      </w:pPr>
    </w:p>
    <w:p w14:paraId="0503ADF8" w14:textId="77777777" w:rsidR="007C5E6B" w:rsidRDefault="007C5E6B" w:rsidP="007C5E6B">
      <w:pPr>
        <w:widowControl w:val="0"/>
        <w:spacing w:after="160"/>
        <w:ind w:left="567" w:right="565"/>
        <w:jc w:val="center"/>
        <w:rPr>
          <w:rFonts w:ascii="GHEA Grapalat" w:hAnsi="GHEA Grapalat"/>
          <w:b/>
        </w:rPr>
      </w:pPr>
    </w:p>
    <w:p w14:paraId="7935B6DE" w14:textId="77777777" w:rsidR="007C5E6B" w:rsidRDefault="007C5E6B" w:rsidP="007C5E6B">
      <w:pPr>
        <w:widowControl w:val="0"/>
        <w:spacing w:after="160"/>
        <w:ind w:left="567" w:right="565"/>
        <w:jc w:val="center"/>
        <w:rPr>
          <w:rFonts w:ascii="GHEA Grapalat" w:hAnsi="GHEA Grapalat"/>
          <w:b/>
        </w:rPr>
      </w:pPr>
    </w:p>
    <w:p w14:paraId="1CB55032" w14:textId="77777777" w:rsidR="007C5E6B" w:rsidRDefault="007C5E6B" w:rsidP="007C5E6B">
      <w:pPr>
        <w:widowControl w:val="0"/>
        <w:spacing w:after="160"/>
        <w:jc w:val="right"/>
        <w:rPr>
          <w:rFonts w:ascii="GHEA Grapalat" w:hAnsi="GHEA Grapalat"/>
          <w:i/>
        </w:rPr>
      </w:pPr>
    </w:p>
    <w:p w14:paraId="72D25737" w14:textId="77777777" w:rsidR="007C5E6B" w:rsidRDefault="007C5E6B" w:rsidP="007C5E6B">
      <w:pPr>
        <w:widowControl w:val="0"/>
        <w:spacing w:after="160"/>
        <w:jc w:val="right"/>
        <w:rPr>
          <w:rFonts w:ascii="GHEA Grapalat" w:hAnsi="GHEA Grapalat"/>
          <w:i/>
        </w:rPr>
      </w:pPr>
    </w:p>
    <w:p w14:paraId="0A68DD02" w14:textId="77777777" w:rsidR="007C5E6B" w:rsidRDefault="007C5E6B" w:rsidP="007C5E6B">
      <w:pPr>
        <w:widowControl w:val="0"/>
        <w:spacing w:after="160"/>
        <w:jc w:val="right"/>
        <w:rPr>
          <w:rFonts w:ascii="GHEA Grapalat" w:hAnsi="GHEA Grapalat"/>
          <w:i/>
        </w:rPr>
      </w:pPr>
    </w:p>
    <w:p w14:paraId="73F34B4C" w14:textId="77777777" w:rsidR="007C5E6B" w:rsidRDefault="007C5E6B" w:rsidP="007C5E6B">
      <w:pPr>
        <w:widowControl w:val="0"/>
        <w:spacing w:after="160"/>
        <w:jc w:val="right"/>
        <w:rPr>
          <w:rFonts w:ascii="GHEA Grapalat" w:hAnsi="GHEA Grapalat"/>
          <w:i/>
        </w:rPr>
      </w:pPr>
    </w:p>
    <w:p w14:paraId="579C9DF1" w14:textId="77777777" w:rsidR="007C5E6B" w:rsidRDefault="007C5E6B" w:rsidP="007C5E6B">
      <w:pPr>
        <w:widowControl w:val="0"/>
        <w:spacing w:after="160"/>
        <w:jc w:val="right"/>
        <w:rPr>
          <w:rFonts w:ascii="GHEA Grapalat" w:hAnsi="GHEA Grapalat"/>
          <w:i/>
        </w:rPr>
      </w:pPr>
    </w:p>
    <w:p w14:paraId="2E63FFCB" w14:textId="77777777" w:rsidR="007C5E6B" w:rsidRDefault="007C5E6B" w:rsidP="007C5E6B">
      <w:pPr>
        <w:rPr>
          <w:rFonts w:ascii="GHEA Grapalat" w:hAnsi="GHEA Grapalat"/>
          <w:i/>
        </w:rPr>
      </w:pPr>
      <w:r>
        <w:rPr>
          <w:rFonts w:ascii="GHEA Grapalat" w:hAnsi="GHEA Grapalat"/>
          <w:i/>
        </w:rPr>
        <w:br w:type="page"/>
      </w:r>
    </w:p>
    <w:p w14:paraId="37F3BACE" w14:textId="77777777" w:rsidR="007C5E6B" w:rsidRDefault="007C5E6B" w:rsidP="007C5E6B">
      <w:pPr>
        <w:pStyle w:val="norm"/>
        <w:widowControl w:val="0"/>
        <w:spacing w:after="160" w:line="360" w:lineRule="auto"/>
        <w:ind w:firstLine="284"/>
        <w:jc w:val="right"/>
        <w:rPr>
          <w:rFonts w:ascii="GHEA Grapalat" w:hAnsi="GHEA Grapalat" w:cs="Sylfaen"/>
          <w:b/>
          <w:sz w:val="24"/>
          <w:szCs w:val="24"/>
        </w:rPr>
      </w:pPr>
      <w:r>
        <w:rPr>
          <w:rFonts w:ascii="GHEA Grapalat" w:hAnsi="GHEA Grapalat"/>
          <w:b/>
          <w:sz w:val="24"/>
          <w:szCs w:val="24"/>
        </w:rPr>
        <w:lastRenderedPageBreak/>
        <w:t>Приложение № 6</w:t>
      </w:r>
    </w:p>
    <w:p w14:paraId="1C524475" w14:textId="77777777" w:rsidR="007C5E6B" w:rsidRDefault="007C5E6B" w:rsidP="007C5E6B">
      <w:pPr>
        <w:pStyle w:val="af4"/>
        <w:widowControl w:val="0"/>
        <w:spacing w:after="160" w:line="360" w:lineRule="auto"/>
        <w:ind w:firstLine="567"/>
        <w:jc w:val="right"/>
        <w:rPr>
          <w:rFonts w:ascii="GHEA Grapalat" w:hAnsi="GHEA Grapalat" w:cs="Sylfaen"/>
          <w:b/>
        </w:rPr>
      </w:pPr>
      <w:r>
        <w:rPr>
          <w:rFonts w:ascii="GHEA Grapalat" w:hAnsi="GHEA Grapalat"/>
          <w:b/>
        </w:rPr>
        <w:t>к Приглашению на открытый конкурс</w:t>
      </w:r>
      <w:r>
        <w:rPr>
          <w:rFonts w:ascii="GHEA Grapalat" w:hAnsi="GHEA Grapalat" w:cs="Sylfaen"/>
          <w:b/>
        </w:rPr>
        <w:br/>
      </w:r>
      <w:r>
        <w:rPr>
          <w:rFonts w:ascii="GHEA Grapalat" w:hAnsi="GHEA Grapalat"/>
          <w:b/>
        </w:rPr>
        <w:t>под кодом "---</w:t>
      </w:r>
      <w:proofErr w:type="spellStart"/>
      <w:r>
        <w:rPr>
          <w:rFonts w:ascii="GHEA Grapalat" w:hAnsi="GHEA Grapalat"/>
          <w:b/>
        </w:rPr>
        <w:t>BMTsDzB</w:t>
      </w:r>
      <w:proofErr w:type="spellEnd"/>
      <w:r>
        <w:rPr>
          <w:rFonts w:ascii="GHEA Grapalat" w:hAnsi="GHEA Grapalat"/>
          <w:b/>
        </w:rPr>
        <w:t>---/---"</w:t>
      </w:r>
      <w:r>
        <w:rPr>
          <w:rStyle w:val="af6"/>
          <w:rFonts w:ascii="GHEA Grapalat" w:hAnsi="GHEA Grapalat"/>
          <w:b/>
        </w:rPr>
        <w:footnoteReference w:customMarkFollows="1" w:id="10"/>
        <w:t>*</w:t>
      </w:r>
    </w:p>
    <w:p w14:paraId="1B190B42" w14:textId="77777777" w:rsidR="007C5E6B" w:rsidRDefault="007C5E6B" w:rsidP="007C5E6B">
      <w:pPr>
        <w:widowControl w:val="0"/>
        <w:spacing w:after="160" w:line="360" w:lineRule="auto"/>
        <w:jc w:val="right"/>
        <w:rPr>
          <w:rFonts w:ascii="GHEA Grapalat" w:hAnsi="GHEA Grapalat"/>
          <w:i/>
        </w:rPr>
      </w:pPr>
    </w:p>
    <w:p w14:paraId="2AD192C8" w14:textId="77777777" w:rsidR="007C5E6B" w:rsidRDefault="007C5E6B" w:rsidP="007C5E6B">
      <w:pPr>
        <w:widowControl w:val="0"/>
        <w:spacing w:after="160" w:line="360" w:lineRule="auto"/>
        <w:ind w:firstLine="142"/>
        <w:jc w:val="center"/>
        <w:rPr>
          <w:rFonts w:ascii="GHEA Grapalat" w:hAnsi="GHEA Grapalat" w:cs="Times Armenian"/>
          <w:b/>
        </w:rPr>
      </w:pPr>
      <w:r>
        <w:rPr>
          <w:rFonts w:ascii="GHEA Grapalat" w:hAnsi="GHEA Grapalat"/>
          <w:b/>
        </w:rPr>
        <w:t xml:space="preserve">ДОГОВОР ГОСУДАРСТВЕННОЙ ЗАКУПКИ </w:t>
      </w:r>
      <w:r>
        <w:rPr>
          <w:rFonts w:ascii="GHEA Grapalat" w:hAnsi="GHEA Grapalat"/>
          <w:b/>
        </w:rPr>
        <w:br/>
        <w:t xml:space="preserve">НА ПРЕДОСТАВЛЕНИЕ ________________________ ДЛЯ НУЖД ГОСУДАРСТВА </w:t>
      </w:r>
    </w:p>
    <w:p w14:paraId="44F8D826" w14:textId="77777777" w:rsidR="007C5E6B" w:rsidRDefault="007C5E6B" w:rsidP="007C5E6B">
      <w:pPr>
        <w:widowControl w:val="0"/>
        <w:spacing w:after="160" w:line="360" w:lineRule="auto"/>
        <w:jc w:val="center"/>
        <w:rPr>
          <w:rFonts w:ascii="GHEA Grapalat" w:hAnsi="GHEA Grapalat"/>
          <w:b/>
          <w:lang w:val="en-US"/>
        </w:rPr>
      </w:pPr>
      <w:r>
        <w:rPr>
          <w:rFonts w:ascii="GHEA Grapalat" w:hAnsi="GHEA Grapalat"/>
          <w:b/>
        </w:rPr>
        <w:t>№ ___________________</w:t>
      </w:r>
    </w:p>
    <w:tbl>
      <w:tblPr>
        <w:tblW w:w="0" w:type="auto"/>
        <w:tblLook w:val="04A0" w:firstRow="1" w:lastRow="0" w:firstColumn="1" w:lastColumn="0" w:noHBand="0" w:noVBand="1"/>
      </w:tblPr>
      <w:tblGrid>
        <w:gridCol w:w="4643"/>
        <w:gridCol w:w="4644"/>
      </w:tblGrid>
      <w:tr w:rsidR="007C5E6B" w14:paraId="0CAF9653" w14:textId="77777777" w:rsidTr="007C5E6B">
        <w:tc>
          <w:tcPr>
            <w:tcW w:w="4643" w:type="dxa"/>
            <w:hideMark/>
          </w:tcPr>
          <w:p w14:paraId="19890D50" w14:textId="77777777" w:rsidR="007C5E6B" w:rsidRDefault="007C5E6B">
            <w:pPr>
              <w:widowControl w:val="0"/>
              <w:spacing w:after="160" w:line="360" w:lineRule="auto"/>
              <w:ind w:left="567"/>
              <w:rPr>
                <w:rFonts w:ascii="GHEA Grapalat" w:hAnsi="GHEA Grapalat"/>
                <w:b/>
                <w:u w:val="single"/>
                <w:lang w:val="en-US"/>
              </w:rPr>
            </w:pPr>
            <w:r>
              <w:rPr>
                <w:rFonts w:ascii="GHEA Grapalat" w:hAnsi="GHEA Grapalat"/>
              </w:rPr>
              <w:t>г</w:t>
            </w:r>
            <w:r>
              <w:rPr>
                <w:rFonts w:ascii="GHEA Grapalat" w:hAnsi="GHEA Grapalat"/>
                <w:lang w:val="en-US"/>
              </w:rPr>
              <w:t>.</w:t>
            </w:r>
          </w:p>
        </w:tc>
        <w:tc>
          <w:tcPr>
            <w:tcW w:w="4644" w:type="dxa"/>
            <w:hideMark/>
          </w:tcPr>
          <w:p w14:paraId="39D071EE" w14:textId="77777777" w:rsidR="007C5E6B" w:rsidRDefault="007C5E6B">
            <w:pPr>
              <w:widowControl w:val="0"/>
              <w:tabs>
                <w:tab w:val="left" w:pos="1701"/>
                <w:tab w:val="left" w:pos="2552"/>
                <w:tab w:val="left" w:pos="8865"/>
              </w:tabs>
              <w:spacing w:after="160" w:line="360" w:lineRule="auto"/>
              <w:ind w:firstLine="567"/>
              <w:jc w:val="right"/>
              <w:rPr>
                <w:rFonts w:ascii="GHEA Grapalat" w:hAnsi="GHEA Grapalat" w:cs="Sylfaen"/>
                <w:lang w:val="en-US"/>
              </w:rPr>
            </w:pPr>
            <w:r>
              <w:rPr>
                <w:rFonts w:ascii="GHEA Grapalat" w:hAnsi="GHEA Grapalat"/>
              </w:rPr>
              <w:t>"</w:t>
            </w:r>
            <w:r>
              <w:rPr>
                <w:rFonts w:ascii="GHEA Grapalat" w:hAnsi="GHEA Grapalat"/>
              </w:rPr>
              <w:tab/>
              <w:t>" 20.</w:t>
            </w:r>
            <w:r>
              <w:rPr>
                <w:rFonts w:ascii="GHEA Grapalat" w:hAnsi="GHEA Grapalat"/>
              </w:rPr>
              <w:tab/>
              <w:t>г.</w:t>
            </w:r>
          </w:p>
        </w:tc>
      </w:tr>
    </w:tbl>
    <w:p w14:paraId="47269FFB" w14:textId="77777777" w:rsidR="007C5E6B" w:rsidRDefault="007C5E6B" w:rsidP="007C5E6B">
      <w:pPr>
        <w:widowControl w:val="0"/>
        <w:spacing w:after="160" w:line="336" w:lineRule="auto"/>
        <w:jc w:val="center"/>
        <w:rPr>
          <w:rFonts w:ascii="GHEA Grapalat" w:hAnsi="GHEA Grapalat"/>
          <w:b/>
          <w:u w:val="single"/>
          <w:lang w:val="en-US"/>
        </w:rPr>
      </w:pPr>
    </w:p>
    <w:p w14:paraId="2FD43202" w14:textId="77777777" w:rsidR="007C5E6B" w:rsidRDefault="007C5E6B" w:rsidP="007C5E6B">
      <w:pPr>
        <w:widowControl w:val="0"/>
        <w:spacing w:after="160" w:line="336" w:lineRule="auto"/>
        <w:jc w:val="both"/>
        <w:rPr>
          <w:rFonts w:ascii="GHEA Grapalat" w:hAnsi="GHEA Grapalat"/>
        </w:rPr>
      </w:pPr>
      <w:r>
        <w:rPr>
          <w:rFonts w:ascii="GHEA Grapalat" w:hAnsi="GHEA Grapalat"/>
        </w:rPr>
        <w:t>____________________, в лице _______________________, действующего на основании устава _________________, (далее — "Заказчик), с одной стороны, и</w:t>
      </w:r>
      <w:r>
        <w:rPr>
          <w:rFonts w:ascii="Courier New" w:hAnsi="Courier New" w:cs="Courier New"/>
          <w:lang w:val="en-US"/>
        </w:rPr>
        <w:t> </w:t>
      </w:r>
      <w:r>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A8F37B0" w14:textId="77777777" w:rsidR="007C5E6B" w:rsidRDefault="007C5E6B" w:rsidP="007C5E6B">
      <w:pPr>
        <w:spacing w:after="160" w:line="336" w:lineRule="auto"/>
        <w:jc w:val="center"/>
        <w:rPr>
          <w:rFonts w:ascii="GHEA Grapalat" w:hAnsi="GHEA Grapalat"/>
          <w:b/>
        </w:rPr>
      </w:pPr>
      <w:r>
        <w:rPr>
          <w:rFonts w:ascii="GHEA Grapalat" w:hAnsi="GHEA Grapalat"/>
          <w:b/>
        </w:rPr>
        <w:t>1. ПРЕДМЕТ ДОГОВОРА</w:t>
      </w:r>
    </w:p>
    <w:p w14:paraId="63584748" w14:textId="77777777" w:rsidR="007C5E6B" w:rsidRDefault="007C5E6B" w:rsidP="007C5E6B">
      <w:pPr>
        <w:widowControl w:val="0"/>
        <w:tabs>
          <w:tab w:val="left" w:pos="1134"/>
        </w:tabs>
        <w:spacing w:after="160" w:line="336" w:lineRule="auto"/>
        <w:ind w:firstLine="567"/>
        <w:jc w:val="both"/>
        <w:rPr>
          <w:rFonts w:ascii="GHEA Grapalat" w:hAnsi="GHEA Grapalat" w:cs="Sylfaen"/>
        </w:rPr>
      </w:pPr>
      <w:r>
        <w:rPr>
          <w:rFonts w:ascii="GHEA Grapalat" w:hAnsi="GHEA Grapalat"/>
        </w:rPr>
        <w:t>1.1.</w:t>
      </w:r>
      <w:r>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CB3882C"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1.2.</w:t>
      </w:r>
      <w:r>
        <w:rPr>
          <w:rFonts w:ascii="GHEA Grapalat" w:hAnsi="GHEA Grapalat"/>
        </w:rPr>
        <w:tab/>
        <w:t xml:space="preserve">Услуга предоставляется в соответствии с установленной Приложением № 1 к договору Технической характеристикой-графиком закупки и в </w:t>
      </w:r>
      <w:r>
        <w:rPr>
          <w:rFonts w:ascii="GHEA Grapalat" w:hAnsi="GHEA Grapalat"/>
        </w:rPr>
        <w:lastRenderedPageBreak/>
        <w:t>установленные сроки.</w:t>
      </w:r>
      <w:r>
        <w:rPr>
          <w:rFonts w:ascii="GHEA Grapalat" w:hAnsi="GHEA Grapalat"/>
          <w:vertAlign w:val="superscript"/>
        </w:rPr>
        <w:t>15.1</w:t>
      </w:r>
    </w:p>
    <w:p w14:paraId="1E7BD2DC" w14:textId="77777777" w:rsidR="007C5E6B" w:rsidRDefault="007C5E6B" w:rsidP="007C5E6B">
      <w:pPr>
        <w:rPr>
          <w:rFonts w:ascii="GHEA Grapalat" w:hAnsi="GHEA Grapalat" w:cs="Sylfaen"/>
          <w:b/>
          <w:smallCaps/>
        </w:rPr>
      </w:pPr>
      <w:r>
        <w:rPr>
          <w:rFonts w:ascii="GHEA Grapalat" w:hAnsi="GHEA Grapalat" w:cs="Sylfaen"/>
        </w:rPr>
        <w:br w:type="page"/>
      </w:r>
      <w:r>
        <w:rPr>
          <w:rFonts w:ascii="GHEA Grapalat" w:hAnsi="GHEA Grapalat"/>
          <w:b/>
          <w:smallCaps/>
        </w:rPr>
        <w:lastRenderedPageBreak/>
        <w:t>2. ПРАВА И ОБЯЗАННОСТИ СТОРОН</w:t>
      </w:r>
    </w:p>
    <w:p w14:paraId="0F54F15B"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2.1.</w:t>
      </w:r>
      <w:r>
        <w:rPr>
          <w:rFonts w:ascii="GHEA Grapalat" w:hAnsi="GHEA Grapalat"/>
        </w:rPr>
        <w:tab/>
        <w:t>Заказчик имеет право:</w:t>
      </w:r>
    </w:p>
    <w:p w14:paraId="48BBE2B6" w14:textId="77777777" w:rsidR="007C5E6B" w:rsidRDefault="007C5E6B" w:rsidP="007C5E6B">
      <w:pPr>
        <w:widowControl w:val="0"/>
        <w:tabs>
          <w:tab w:val="left" w:pos="1276"/>
        </w:tabs>
        <w:spacing w:after="160" w:line="360" w:lineRule="auto"/>
        <w:ind w:firstLine="567"/>
        <w:jc w:val="both"/>
        <w:rPr>
          <w:rFonts w:ascii="GHEA Grapalat" w:hAnsi="GHEA Grapalat" w:cs="Sylfaen"/>
        </w:rPr>
      </w:pPr>
      <w:r>
        <w:rPr>
          <w:rFonts w:ascii="GHEA Grapalat" w:hAnsi="GHEA Grapalat"/>
        </w:rPr>
        <w:t>2.1.1.</w:t>
      </w:r>
      <w:r>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14:paraId="6AF531DD"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2.1.2.</w:t>
      </w:r>
      <w:r>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5B86CBA4"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Pr>
          <w:rFonts w:ascii="GHEA Grapalat" w:hAnsi="GHEA Grapalat"/>
          <w:vertAlign w:val="superscript"/>
        </w:rPr>
        <w:t>15.2</w:t>
      </w:r>
    </w:p>
    <w:p w14:paraId="5D3F4332" w14:textId="77777777" w:rsidR="007C5E6B" w:rsidRDefault="007C5E6B" w:rsidP="007C5E6B">
      <w:pPr>
        <w:widowControl w:val="0"/>
        <w:tabs>
          <w:tab w:val="left" w:pos="1080"/>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F01AF3A"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2.1.3.</w:t>
      </w:r>
      <w:r>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EAC2AA5"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предоставленная услуга не соответствует требованиям, установленным Приложением № 1 к договору;</w:t>
      </w:r>
    </w:p>
    <w:p w14:paraId="0DECEF56"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нарушен срок предоставления услуги.</w:t>
      </w:r>
    </w:p>
    <w:p w14:paraId="55A65F3A" w14:textId="77777777" w:rsidR="007C5E6B" w:rsidRDefault="007C5E6B" w:rsidP="007C5E6B">
      <w:pPr>
        <w:widowControl w:val="0"/>
        <w:tabs>
          <w:tab w:val="left" w:pos="1134"/>
        </w:tabs>
        <w:spacing w:after="160" w:line="360" w:lineRule="auto"/>
        <w:ind w:firstLine="567"/>
        <w:jc w:val="both"/>
        <w:rPr>
          <w:rFonts w:ascii="GHEA Grapalat" w:hAnsi="GHEA Grapalat" w:cs="Sylfaen"/>
          <w:b/>
        </w:rPr>
      </w:pPr>
      <w:r>
        <w:rPr>
          <w:rFonts w:ascii="GHEA Grapalat" w:hAnsi="GHEA Grapalat"/>
          <w:b/>
        </w:rPr>
        <w:t>2.2.</w:t>
      </w:r>
      <w:r>
        <w:rPr>
          <w:rFonts w:ascii="GHEA Grapalat" w:hAnsi="GHEA Grapalat"/>
          <w:b/>
        </w:rPr>
        <w:tab/>
        <w:t>Заказчик обязан:</w:t>
      </w:r>
    </w:p>
    <w:p w14:paraId="6AA01B9E" w14:textId="77777777" w:rsidR="007C5E6B" w:rsidRDefault="007C5E6B" w:rsidP="007C5E6B">
      <w:pPr>
        <w:widowControl w:val="0"/>
        <w:pBdr>
          <w:bottom w:val="single" w:sz="6" w:space="1" w:color="auto"/>
        </w:pBdr>
        <w:tabs>
          <w:tab w:val="left" w:pos="1276"/>
        </w:tabs>
        <w:spacing w:after="160" w:line="360" w:lineRule="auto"/>
        <w:ind w:firstLine="567"/>
        <w:jc w:val="both"/>
        <w:rPr>
          <w:rFonts w:ascii="GHEA Grapalat" w:hAnsi="GHEA Grapalat"/>
        </w:rPr>
      </w:pPr>
      <w:r>
        <w:rPr>
          <w:rFonts w:ascii="GHEA Grapalat" w:hAnsi="GHEA Grapalat"/>
        </w:rPr>
        <w:t>2.2.1.</w:t>
      </w:r>
      <w:r>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B507DA7" w14:textId="77777777" w:rsidR="007C5E6B" w:rsidRDefault="007C5E6B" w:rsidP="007C5E6B">
      <w:pPr>
        <w:jc w:val="both"/>
        <w:rPr>
          <w:rFonts w:ascii="GHEA Grapalat" w:hAnsi="GHEA Grapalat"/>
          <w:lang w:val="hy-AM"/>
        </w:rPr>
      </w:pPr>
      <w:r>
        <w:rPr>
          <w:rFonts w:ascii="GHEA Grapalat" w:hAnsi="GHEA Grapalat"/>
          <w:b/>
          <w:vertAlign w:val="superscript"/>
          <w:lang w:val="hy-AM"/>
        </w:rPr>
        <w:t>15.</w:t>
      </w:r>
      <w:r>
        <w:rPr>
          <w:rFonts w:ascii="GHEA Grapalat" w:hAnsi="GHEA Grapalat"/>
          <w:b/>
          <w:vertAlign w:val="superscript"/>
        </w:rPr>
        <w:t>2</w:t>
      </w:r>
      <w:r>
        <w:rPr>
          <w:rFonts w:ascii="GHEA Grapalat" w:hAnsi="GHEA Grapalat"/>
          <w:b/>
        </w:rPr>
        <w:t xml:space="preserve"> </w:t>
      </w:r>
      <w:r>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Pr>
          <w:rFonts w:ascii="GHEA Grapalat" w:hAnsi="GHEA Grapalat"/>
          <w:i/>
          <w:sz w:val="20"/>
          <w:szCs w:val="20"/>
        </w:rPr>
        <w:lastRenderedPageBreak/>
        <w:t xml:space="preserve">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Pr>
          <w:rFonts w:ascii="GHEA Grapalat" w:hAnsi="GHEA Grapalat"/>
          <w:i/>
          <w:sz w:val="20"/>
          <w:szCs w:val="20"/>
        </w:rPr>
        <w:t>предусмотренней</w:t>
      </w:r>
      <w:proofErr w:type="spellEnd"/>
      <w:r>
        <w:rPr>
          <w:rFonts w:ascii="GHEA Grapalat" w:hAnsi="GHEA Grapalat"/>
          <w:i/>
          <w:sz w:val="20"/>
          <w:szCs w:val="20"/>
        </w:rPr>
        <w:t xml:space="preserve"> пунктом 5.3 договора»</w:t>
      </w:r>
    </w:p>
    <w:p w14:paraId="79F12FCE" w14:textId="77777777" w:rsidR="007C5E6B" w:rsidRDefault="007C5E6B" w:rsidP="007C5E6B">
      <w:pPr>
        <w:rPr>
          <w:rFonts w:ascii="GHEA Grapalat" w:hAnsi="GHEA Grapalat"/>
          <w:lang w:val="hy-AM"/>
        </w:rPr>
      </w:pPr>
    </w:p>
    <w:p w14:paraId="34C3DE42" w14:textId="77777777" w:rsidR="007C5E6B" w:rsidRDefault="007C5E6B" w:rsidP="007C5E6B">
      <w:pPr>
        <w:widowControl w:val="0"/>
        <w:tabs>
          <w:tab w:val="left" w:pos="1276"/>
        </w:tabs>
        <w:spacing w:after="160" w:line="360" w:lineRule="auto"/>
        <w:ind w:firstLine="567"/>
        <w:jc w:val="both"/>
        <w:rPr>
          <w:rFonts w:ascii="GHEA Grapalat" w:hAnsi="GHEA Grapalat" w:cs="Sylfaen"/>
        </w:rPr>
      </w:pPr>
    </w:p>
    <w:p w14:paraId="59325D85" w14:textId="77777777" w:rsidR="007C5E6B" w:rsidRDefault="007C5E6B" w:rsidP="007C5E6B">
      <w:pPr>
        <w:widowControl w:val="0"/>
        <w:tabs>
          <w:tab w:val="left" w:pos="1276"/>
        </w:tabs>
        <w:spacing w:after="160" w:line="360" w:lineRule="auto"/>
        <w:ind w:firstLine="567"/>
        <w:jc w:val="both"/>
        <w:rPr>
          <w:rFonts w:ascii="GHEA Grapalat" w:hAnsi="GHEA Grapalat" w:cs="Sylfaen"/>
        </w:rPr>
      </w:pPr>
      <w:r>
        <w:rPr>
          <w:rFonts w:ascii="GHEA Grapalat" w:hAnsi="GHEA Grapalat"/>
        </w:rPr>
        <w:t>2.2.2.</w:t>
      </w:r>
      <w:r>
        <w:rPr>
          <w:rFonts w:ascii="GHEA Grapalat" w:hAnsi="GHEA Grapalat"/>
        </w:rPr>
        <w:tab/>
        <w:t>В случае приема результата услуги, уплатить Исполнителю суммы, подлежащие уплате последнему</w:t>
      </w:r>
      <w:r>
        <w:rPr>
          <w:rFonts w:ascii="GHEA Grapalat" w:hAnsi="GHEA Grapalat"/>
          <w:lang w:val="hy-AM"/>
        </w:rPr>
        <w:t xml:space="preserve"> </w:t>
      </w:r>
      <w:r>
        <w:rPr>
          <w:rFonts w:ascii="GHEA Grapalat" w:hAnsi="GHEA Grapalat"/>
        </w:rPr>
        <w:t>за должным образом оказанные услуги, а в случае нарушения срока — также предусмотренную пунктом 5.5 договора пеню.</w:t>
      </w:r>
    </w:p>
    <w:p w14:paraId="7C3AA575" w14:textId="77777777" w:rsidR="007C5E6B" w:rsidRDefault="007C5E6B" w:rsidP="007C5E6B">
      <w:pPr>
        <w:widowControl w:val="0"/>
        <w:tabs>
          <w:tab w:val="left" w:pos="1134"/>
        </w:tabs>
        <w:spacing w:after="160" w:line="360" w:lineRule="auto"/>
        <w:ind w:firstLine="567"/>
        <w:jc w:val="both"/>
        <w:rPr>
          <w:rFonts w:ascii="GHEA Grapalat" w:hAnsi="GHEA Grapalat" w:cs="Sylfaen"/>
          <w:b/>
        </w:rPr>
      </w:pPr>
      <w:r>
        <w:rPr>
          <w:rFonts w:ascii="GHEA Grapalat" w:hAnsi="GHEA Grapalat"/>
          <w:b/>
        </w:rPr>
        <w:t>2.3.</w:t>
      </w:r>
      <w:r>
        <w:rPr>
          <w:rFonts w:ascii="GHEA Grapalat" w:hAnsi="GHEA Grapalat"/>
          <w:b/>
        </w:rPr>
        <w:tab/>
        <w:t>Исполнитель имеет право:</w:t>
      </w:r>
    </w:p>
    <w:p w14:paraId="70EA7A27" w14:textId="77777777" w:rsidR="007C5E6B" w:rsidRDefault="007C5E6B" w:rsidP="007C5E6B">
      <w:pPr>
        <w:widowControl w:val="0"/>
        <w:tabs>
          <w:tab w:val="left" w:pos="1276"/>
        </w:tabs>
        <w:spacing w:after="160" w:line="360" w:lineRule="auto"/>
        <w:ind w:firstLine="567"/>
        <w:jc w:val="both"/>
        <w:rPr>
          <w:rFonts w:ascii="GHEA Grapalat" w:hAnsi="GHEA Grapalat" w:cs="Sylfaen"/>
        </w:rPr>
      </w:pPr>
      <w:r>
        <w:rPr>
          <w:rFonts w:ascii="GHEA Grapalat" w:hAnsi="GHEA Grapalat"/>
        </w:rPr>
        <w:t>2.3.1.</w:t>
      </w:r>
      <w:r>
        <w:rPr>
          <w:rFonts w:ascii="GHEA Grapalat" w:hAnsi="GHEA Grapalat"/>
        </w:rPr>
        <w:tab/>
        <w:t>Требовать от Заказчика подлежащие уплате ему суммы</w:t>
      </w:r>
      <w:r>
        <w:rPr>
          <w:rFonts w:ascii="GHEA Grapalat" w:hAnsi="GHEA Grapalat"/>
          <w:lang w:val="hy-AM"/>
        </w:rPr>
        <w:t xml:space="preserve"> </w:t>
      </w:r>
      <w:r>
        <w:rPr>
          <w:rFonts w:ascii="GHEA Grapalat" w:hAnsi="GHEA Grapalat"/>
        </w:rPr>
        <w:t>за должным образом оказанные услуги, а в случае нарушения Заказчиком срока</w:t>
      </w:r>
      <w:r>
        <w:rPr>
          <w:rFonts w:ascii="GHEA Grapalat" w:hAnsi="GHEA Grapalat"/>
          <w:lang w:val="hy-AM"/>
        </w:rPr>
        <w:t xml:space="preserve"> </w:t>
      </w:r>
      <w:r>
        <w:rPr>
          <w:rFonts w:ascii="GHEA Grapalat" w:hAnsi="GHEA Grapalat"/>
        </w:rPr>
        <w:t>уплаты, указанного в пункте 4.2 договора — также предусмотренную пунктом 5.5 договора пеню.</w:t>
      </w:r>
    </w:p>
    <w:p w14:paraId="6E5D25B9" w14:textId="77777777" w:rsidR="007C5E6B" w:rsidRDefault="007C5E6B" w:rsidP="007C5E6B">
      <w:pPr>
        <w:widowControl w:val="0"/>
        <w:tabs>
          <w:tab w:val="left" w:pos="1134"/>
        </w:tabs>
        <w:spacing w:after="160" w:line="360" w:lineRule="auto"/>
        <w:ind w:firstLine="567"/>
        <w:jc w:val="both"/>
        <w:rPr>
          <w:rFonts w:ascii="GHEA Grapalat" w:hAnsi="GHEA Grapalat" w:cs="Sylfaen"/>
          <w:b/>
        </w:rPr>
      </w:pPr>
      <w:r>
        <w:rPr>
          <w:rFonts w:ascii="GHEA Grapalat" w:hAnsi="GHEA Grapalat"/>
          <w:b/>
        </w:rPr>
        <w:t>2.4.</w:t>
      </w:r>
      <w:r>
        <w:rPr>
          <w:rFonts w:ascii="GHEA Grapalat" w:hAnsi="GHEA Grapalat"/>
          <w:b/>
        </w:rPr>
        <w:tab/>
        <w:t>Исполнитель обязан:</w:t>
      </w:r>
    </w:p>
    <w:p w14:paraId="067D1848" w14:textId="77777777" w:rsidR="007C5E6B" w:rsidRDefault="007C5E6B" w:rsidP="007C5E6B">
      <w:pPr>
        <w:widowControl w:val="0"/>
        <w:tabs>
          <w:tab w:val="left" w:pos="1276"/>
        </w:tabs>
        <w:spacing w:after="160" w:line="360" w:lineRule="auto"/>
        <w:ind w:firstLine="567"/>
        <w:jc w:val="both"/>
        <w:rPr>
          <w:rFonts w:ascii="GHEA Grapalat" w:hAnsi="GHEA Grapalat" w:cs="Sylfaen"/>
        </w:rPr>
      </w:pPr>
      <w:r>
        <w:rPr>
          <w:rFonts w:ascii="GHEA Grapalat" w:hAnsi="GHEA Grapalat"/>
        </w:rPr>
        <w:t>2.4.1.</w:t>
      </w:r>
      <w:r>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08192F31" w14:textId="77777777" w:rsidR="007C5E6B" w:rsidRDefault="007C5E6B" w:rsidP="007C5E6B">
      <w:pPr>
        <w:widowControl w:val="0"/>
        <w:tabs>
          <w:tab w:val="left" w:pos="1276"/>
        </w:tabs>
        <w:spacing w:after="160" w:line="360" w:lineRule="auto"/>
        <w:ind w:firstLine="567"/>
        <w:jc w:val="both"/>
        <w:rPr>
          <w:rFonts w:ascii="GHEA Grapalat" w:hAnsi="GHEA Grapalat" w:cs="Sylfaen"/>
        </w:rPr>
      </w:pPr>
      <w:r>
        <w:rPr>
          <w:rFonts w:ascii="GHEA Grapalat" w:hAnsi="GHEA Grapalat"/>
        </w:rPr>
        <w:t>2.4.2.</w:t>
      </w:r>
      <w:r>
        <w:rPr>
          <w:rFonts w:ascii="GHEA Grapalat" w:hAnsi="GHEA Grapalat"/>
        </w:rPr>
        <w:tab/>
        <w:t>В предусмотренных договором случаях уплачивать предусмотренные пунктами 5.2 и 5.3 договора пеню и штраф.</w:t>
      </w:r>
    </w:p>
    <w:p w14:paraId="493424A5"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2.4.3.</w:t>
      </w:r>
      <w:r>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706EB078" w14:textId="77777777" w:rsidR="007C5E6B" w:rsidRDefault="007C5E6B" w:rsidP="007C5E6B">
      <w:pPr>
        <w:widowControl w:val="0"/>
        <w:spacing w:after="160" w:line="360" w:lineRule="auto"/>
        <w:ind w:firstLine="567"/>
        <w:jc w:val="both"/>
        <w:rPr>
          <w:rFonts w:ascii="GHEA Grapalat" w:hAnsi="GHEA Grapalat"/>
        </w:rPr>
      </w:pPr>
      <w:r>
        <w:rPr>
          <w:rFonts w:ascii="GHEA Grapalat" w:hAnsi="GHEA Grapalat"/>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14:paraId="6174E653" w14:textId="77777777" w:rsidR="007C5E6B" w:rsidRDefault="007C5E6B" w:rsidP="007C5E6B">
      <w:pPr>
        <w:widowControl w:val="0"/>
        <w:spacing w:after="160" w:line="360" w:lineRule="auto"/>
        <w:ind w:firstLine="708"/>
        <w:jc w:val="both"/>
        <w:rPr>
          <w:rFonts w:ascii="GHEA Grapalat" w:hAnsi="GHEA Grapalat"/>
        </w:rPr>
      </w:pPr>
      <w:r>
        <w:rPr>
          <w:rFonts w:ascii="GHEA Grapalat" w:hAnsi="GHEA Grapalat"/>
        </w:rPr>
        <w:t xml:space="preserve">а. отклонением считается выявление в ходе выполнения строительных </w:t>
      </w:r>
      <w:r>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CB4EC5F" w14:textId="77777777" w:rsidR="007C5E6B" w:rsidRDefault="007C5E6B" w:rsidP="007C5E6B">
      <w:pPr>
        <w:widowControl w:val="0"/>
        <w:spacing w:after="160" w:line="360" w:lineRule="auto"/>
        <w:ind w:firstLine="708"/>
        <w:jc w:val="both"/>
        <w:rPr>
          <w:rFonts w:ascii="GHEA Grapalat" w:hAnsi="GHEA Grapalat"/>
        </w:rPr>
      </w:pPr>
      <w:r>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af6"/>
          <w:rFonts w:ascii="GHEA Grapalat" w:hAnsi="GHEA Grapalat"/>
        </w:rPr>
        <w:footnoteReference w:customMarkFollows="1" w:id="11"/>
        <w:t>16</w:t>
      </w:r>
      <w:r>
        <w:rPr>
          <w:rFonts w:ascii="GHEA Grapalat" w:hAnsi="GHEA Grapalat"/>
        </w:rPr>
        <w:t>.</w:t>
      </w:r>
      <w:r>
        <w:rPr>
          <w:rFonts w:ascii="GHEA Grapalat" w:hAnsi="GHEA Grapalat"/>
          <w:lang w:val="hy-AM"/>
        </w:rPr>
        <w:t xml:space="preserve"> </w:t>
      </w:r>
      <w:r>
        <w:rPr>
          <w:rFonts w:ascii="GHEA Grapalat" w:hAnsi="GHEA Grapalat"/>
        </w:rPr>
        <w:t xml:space="preserve"> </w:t>
      </w:r>
    </w:p>
    <w:p w14:paraId="23DCD9C5" w14:textId="77777777" w:rsidR="007C5E6B" w:rsidRDefault="007C5E6B" w:rsidP="007C5E6B">
      <w:pPr>
        <w:widowControl w:val="0"/>
        <w:spacing w:after="160" w:line="360" w:lineRule="auto"/>
        <w:jc w:val="center"/>
        <w:rPr>
          <w:rFonts w:ascii="GHEA Grapalat" w:hAnsi="GHEA Grapalat" w:cs="Sylfaen"/>
          <w:b/>
        </w:rPr>
      </w:pPr>
      <w:r>
        <w:rPr>
          <w:rFonts w:ascii="GHEA Grapalat" w:hAnsi="GHEA Grapalat"/>
          <w:b/>
        </w:rPr>
        <w:t>3. ПОРЯДОК СДАЧИ И ПРИЕМКИ УСЛУГИ</w:t>
      </w:r>
    </w:p>
    <w:p w14:paraId="6A9B2B90"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Pr>
          <w:rFonts w:ascii="GHEA Grapalat" w:hAnsi="GHEA Grapalat"/>
          <w:vertAlign w:val="superscript"/>
        </w:rPr>
        <w:t>16.1</w:t>
      </w:r>
    </w:p>
    <w:p w14:paraId="5DE31AB6"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C84AB6E"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8B189B5"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DFCAA37"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311AC212"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6A93E7F4" w14:textId="77777777" w:rsidR="007C5E6B" w:rsidRDefault="007C5E6B" w:rsidP="007C5E6B">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7367D6B" w14:textId="77777777" w:rsidR="007C5E6B" w:rsidRDefault="007C5E6B" w:rsidP="007C5E6B">
      <w:pPr>
        <w:widowControl w:val="0"/>
        <w:spacing w:after="160" w:line="336" w:lineRule="auto"/>
        <w:jc w:val="center"/>
        <w:rPr>
          <w:rFonts w:ascii="GHEA Grapalat" w:hAnsi="GHEA Grapalat"/>
          <w:b/>
        </w:rPr>
      </w:pPr>
    </w:p>
    <w:p w14:paraId="10763C6E" w14:textId="77777777" w:rsidR="007C5E6B" w:rsidRDefault="007C5E6B" w:rsidP="007C5E6B">
      <w:pPr>
        <w:widowControl w:val="0"/>
        <w:spacing w:after="160" w:line="336" w:lineRule="auto"/>
        <w:jc w:val="center"/>
        <w:rPr>
          <w:rFonts w:ascii="GHEA Grapalat" w:hAnsi="GHEA Grapalat" w:cs="Sylfaen"/>
          <w:b/>
        </w:rPr>
      </w:pPr>
      <w:r>
        <w:rPr>
          <w:rFonts w:ascii="GHEA Grapalat" w:hAnsi="GHEA Grapalat"/>
          <w:b/>
        </w:rPr>
        <w:t>4. ЦЕНА ДОГОВОРА</w:t>
      </w:r>
    </w:p>
    <w:p w14:paraId="22F8F12C" w14:textId="77777777" w:rsidR="007C5E6B" w:rsidRDefault="007C5E6B" w:rsidP="007C5E6B">
      <w:pPr>
        <w:widowControl w:val="0"/>
        <w:tabs>
          <w:tab w:val="left" w:pos="1134"/>
        </w:tabs>
        <w:spacing w:after="160" w:line="336" w:lineRule="auto"/>
        <w:ind w:firstLine="567"/>
        <w:jc w:val="both"/>
        <w:rPr>
          <w:rFonts w:ascii="GHEA Grapalat" w:hAnsi="GHEA Grapalat" w:cs="Sylfaen"/>
        </w:rPr>
      </w:pPr>
      <w:r>
        <w:rPr>
          <w:rFonts w:ascii="GHEA Grapalat" w:hAnsi="GHEA Grapalat"/>
        </w:rPr>
        <w:t>4.1.</w:t>
      </w:r>
      <w:r>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Pr>
          <w:rStyle w:val="af6"/>
          <w:rFonts w:ascii="GHEA Grapalat" w:hAnsi="GHEA Grapalat"/>
        </w:rPr>
        <w:footnoteReference w:customMarkFollows="1" w:id="12"/>
        <w:t>17</w:t>
      </w:r>
      <w:r>
        <w:rPr>
          <w:rFonts w:ascii="GHEA Grapalat" w:hAnsi="GHEA Grapalat"/>
        </w:rPr>
        <w:t>.</w:t>
      </w:r>
    </w:p>
    <w:p w14:paraId="4348FB14" w14:textId="77777777" w:rsidR="007C5E6B" w:rsidRDefault="007C5E6B" w:rsidP="007C5E6B">
      <w:pPr>
        <w:widowControl w:val="0"/>
        <w:spacing w:after="160" w:line="336" w:lineRule="auto"/>
        <w:ind w:firstLine="567"/>
        <w:jc w:val="both"/>
        <w:rPr>
          <w:rFonts w:ascii="GHEA Grapalat" w:hAnsi="GHEA Grapalat" w:cs="Sylfaen"/>
        </w:rPr>
      </w:pPr>
      <w:r>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1D4FCCA" w14:textId="77777777" w:rsidR="007C5E6B" w:rsidRDefault="007C5E6B" w:rsidP="007C5E6B">
      <w:pPr>
        <w:widowControl w:val="0"/>
        <w:spacing w:after="160" w:line="336" w:lineRule="auto"/>
        <w:ind w:firstLine="567"/>
        <w:jc w:val="both"/>
        <w:rPr>
          <w:rFonts w:ascii="GHEA Grapalat" w:hAnsi="GHEA Grapalat" w:cs="Sylfaen"/>
        </w:rPr>
      </w:pPr>
      <w:r>
        <w:rPr>
          <w:rFonts w:ascii="GHEA Grapalat" w:hAnsi="GHEA Grapalat"/>
        </w:rPr>
        <w:t xml:space="preserve">Цена предоставления услуги стабильна, и Исполнитель не вправе требовать </w:t>
      </w:r>
      <w:r>
        <w:rPr>
          <w:rFonts w:ascii="GHEA Grapalat" w:hAnsi="GHEA Grapalat"/>
        </w:rPr>
        <w:lastRenderedPageBreak/>
        <w:t>увеличения, а Заказчик — снижения этой цены.</w:t>
      </w:r>
    </w:p>
    <w:p w14:paraId="42F2B902" w14:textId="77777777" w:rsidR="007C5E6B" w:rsidRDefault="007C5E6B" w:rsidP="007C5E6B">
      <w:pPr>
        <w:widowControl w:val="0"/>
        <w:tabs>
          <w:tab w:val="left" w:pos="1276"/>
        </w:tabs>
        <w:spacing w:after="160" w:line="336" w:lineRule="auto"/>
        <w:ind w:firstLine="567"/>
        <w:jc w:val="both"/>
        <w:rPr>
          <w:rFonts w:ascii="GHEA Grapalat" w:hAnsi="GHEA Grapalat"/>
        </w:rPr>
      </w:pPr>
      <w:r>
        <w:rPr>
          <w:rFonts w:ascii="GHEA Grapalat" w:hAnsi="GHEA Grapalat"/>
        </w:rPr>
        <w:t>4.1.1.</w:t>
      </w:r>
      <w:r>
        <w:rPr>
          <w:rFonts w:ascii="GHEA Grapalat" w:hAnsi="GHEA Grapalat"/>
        </w:rPr>
        <w:tab/>
        <w:t>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Pr>
          <w:rStyle w:val="af6"/>
          <w:rFonts w:ascii="GHEA Grapalat" w:hAnsi="GHEA Grapalat"/>
        </w:rPr>
        <w:t xml:space="preserve"> </w:t>
      </w:r>
      <w:r>
        <w:rPr>
          <w:rStyle w:val="af6"/>
          <w:rFonts w:ascii="GHEA Grapalat" w:hAnsi="GHEA Grapalat"/>
        </w:rPr>
        <w:footnoteReference w:customMarkFollows="1" w:id="13"/>
        <w:t>18</w:t>
      </w:r>
      <w:r>
        <w:rPr>
          <w:rFonts w:ascii="GHEA Grapalat" w:hAnsi="GHEA Grapalat"/>
        </w:rPr>
        <w:t>.</w:t>
      </w:r>
    </w:p>
    <w:p w14:paraId="74B06394"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4.2.</w:t>
      </w:r>
      <w:r>
        <w:rPr>
          <w:rFonts w:ascii="GHEA Grapalat" w:hAnsi="GHEA Grapalat"/>
        </w:rPr>
        <w:tab/>
        <w:t xml:space="preserve">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2DE92D83"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lang w:val="hy-AM"/>
        </w:rPr>
        <w:t xml:space="preserve">При этом, с целью совершения платежа, </w:t>
      </w:r>
      <w:r>
        <w:rPr>
          <w:rFonts w:ascii="GHEA Grapalat" w:hAnsi="GHEA Grapalat"/>
        </w:rPr>
        <w:t>заказчик</w:t>
      </w:r>
      <w:r>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Pr>
          <w:rFonts w:ascii="GHEA Grapalat" w:hAnsi="GHEA Grapalat"/>
          <w:vertAlign w:val="superscript"/>
        </w:rPr>
        <w:t xml:space="preserve">18.1 </w:t>
      </w:r>
      <w:r>
        <w:rPr>
          <w:rFonts w:ascii="GHEA Grapalat" w:hAnsi="GHEA Grapalat"/>
        </w:rPr>
        <w:t>.</w:t>
      </w:r>
    </w:p>
    <w:p w14:paraId="6583C118" w14:textId="77777777" w:rsidR="007C5E6B" w:rsidRDefault="007C5E6B" w:rsidP="007C5E6B">
      <w:pPr>
        <w:pStyle w:val="norm"/>
        <w:widowControl w:val="0"/>
        <w:spacing w:after="160" w:line="360" w:lineRule="auto"/>
        <w:ind w:firstLine="567"/>
        <w:rPr>
          <w:rFonts w:ascii="GHEA Grapalat" w:hAnsi="GHEA Grapalat"/>
          <w:sz w:val="24"/>
          <w:szCs w:val="24"/>
        </w:rPr>
      </w:pPr>
      <w:r>
        <w:rPr>
          <w:rFonts w:ascii="GHEA Grapalat" w:hAnsi="GHEA Grapalat"/>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СЦxУxК</w:t>
      </w:r>
      <w:proofErr w:type="spellEnd"/>
    </w:p>
    <w:p w14:paraId="0A93B301" w14:textId="77777777" w:rsidR="007C5E6B" w:rsidRDefault="007C5E6B" w:rsidP="007C5E6B">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14:paraId="5F46D573" w14:textId="77777777" w:rsidR="007C5E6B" w:rsidRDefault="007C5E6B" w:rsidP="007C5E6B">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ЦУ -итоговая цена, предложенная отобранным участником:</w:t>
      </w:r>
    </w:p>
    <w:p w14:paraId="3B777D6F" w14:textId="77777777" w:rsidR="007C5E6B" w:rsidRDefault="007C5E6B" w:rsidP="007C5E6B">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14:paraId="7213F14D" w14:textId="77777777" w:rsidR="007C5E6B" w:rsidRDefault="007C5E6B" w:rsidP="007C5E6B">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14:paraId="021CF8FC" w14:textId="77777777" w:rsidR="007C5E6B" w:rsidRDefault="007C5E6B" w:rsidP="007C5E6B">
      <w:pPr>
        <w:widowControl w:val="0"/>
        <w:spacing w:after="160" w:line="360" w:lineRule="auto"/>
        <w:ind w:firstLine="720"/>
        <w:jc w:val="both"/>
        <w:rPr>
          <w:rFonts w:ascii="GHEA Grapalat" w:hAnsi="GHEA Grapalat" w:cs="Sylfaen"/>
        </w:rPr>
      </w:pPr>
      <w:r>
        <w:rPr>
          <w:rFonts w:ascii="GHEA Grapalat" w:hAnsi="GHEA Grapalat"/>
        </w:rPr>
        <w:t>К-количество предоставленных услуг.</w:t>
      </w:r>
      <w:r>
        <w:rPr>
          <w:rStyle w:val="af6"/>
          <w:rFonts w:ascii="GHEA Grapalat" w:hAnsi="GHEA Grapalat" w:cs="Sylfaen"/>
        </w:rPr>
        <w:footnoteReference w:customMarkFollows="1" w:id="14"/>
        <w:t>19</w:t>
      </w:r>
    </w:p>
    <w:p w14:paraId="2C887F24" w14:textId="77777777" w:rsidR="007C5E6B" w:rsidRDefault="007C5E6B" w:rsidP="007C5E6B">
      <w:pPr>
        <w:widowControl w:val="0"/>
        <w:spacing w:after="160" w:line="360" w:lineRule="auto"/>
        <w:ind w:firstLine="720"/>
        <w:jc w:val="center"/>
        <w:rPr>
          <w:rFonts w:ascii="GHEA Grapalat" w:hAnsi="GHEA Grapalat" w:cs="Sylfaen"/>
        </w:rPr>
      </w:pPr>
    </w:p>
    <w:p w14:paraId="0B824646" w14:textId="77777777" w:rsidR="007C5E6B" w:rsidRDefault="007C5E6B" w:rsidP="007C5E6B">
      <w:pPr>
        <w:rPr>
          <w:rFonts w:ascii="GHEA Grapalat" w:hAnsi="GHEA Grapalat"/>
          <w:b/>
        </w:rPr>
      </w:pPr>
      <w:r>
        <w:rPr>
          <w:rFonts w:ascii="GHEA Grapalat" w:hAnsi="GHEA Grapalat"/>
          <w:b/>
        </w:rPr>
        <w:br w:type="page"/>
      </w:r>
    </w:p>
    <w:p w14:paraId="1FCEACC5" w14:textId="77777777" w:rsidR="007C5E6B" w:rsidRDefault="007C5E6B" w:rsidP="007C5E6B">
      <w:pPr>
        <w:widowControl w:val="0"/>
        <w:spacing w:after="160" w:line="360" w:lineRule="auto"/>
        <w:jc w:val="center"/>
        <w:rPr>
          <w:rFonts w:ascii="GHEA Grapalat" w:hAnsi="GHEA Grapalat" w:cs="Sylfaen"/>
          <w:b/>
        </w:rPr>
      </w:pPr>
      <w:r>
        <w:rPr>
          <w:rFonts w:ascii="GHEA Grapalat" w:hAnsi="GHEA Grapalat"/>
          <w:b/>
        </w:rPr>
        <w:lastRenderedPageBreak/>
        <w:t>5. ОТВЕТСТВЕННОСТЬ СТОРОН</w:t>
      </w:r>
    </w:p>
    <w:p w14:paraId="56C6C407"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5.1.</w:t>
      </w:r>
      <w:r>
        <w:rPr>
          <w:rFonts w:ascii="GHEA Grapalat" w:hAnsi="GHEA Grapalat"/>
        </w:rPr>
        <w:tab/>
        <w:t>Исполнитель несет ответственность за соблюдение требований договора к предоставлению услуги.</w:t>
      </w:r>
    </w:p>
    <w:p w14:paraId="225B1ECE"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5.2.</w:t>
      </w:r>
      <w:r>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af6"/>
          <w:rFonts w:ascii="GHEA Grapalat" w:hAnsi="GHEA Grapalat"/>
        </w:rPr>
        <w:footnoteReference w:customMarkFollows="1" w:id="15"/>
        <w:t>20</w:t>
      </w:r>
      <w:r>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CB98BA5"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5.3.</w:t>
      </w:r>
      <w:r>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w:t>
      </w:r>
      <w:r>
        <w:rPr>
          <w:rFonts w:ascii="GHEA Grapalat" w:hAnsi="GHEA Grapalat"/>
        </w:rPr>
        <w:lastRenderedPageBreak/>
        <w:t xml:space="preserve">взимается пеня в размере 0,05 (ноль целых пять сотых) процента от цены подлежащей предоставлению, но </w:t>
      </w:r>
      <w:proofErr w:type="spellStart"/>
      <w:r>
        <w:rPr>
          <w:rFonts w:ascii="GHEA Grapalat" w:hAnsi="GHEA Grapalat"/>
        </w:rPr>
        <w:t>непредоставленной</w:t>
      </w:r>
      <w:proofErr w:type="spellEnd"/>
      <w:r>
        <w:rPr>
          <w:rFonts w:ascii="GHEA Grapalat" w:hAnsi="GHEA Grapalat"/>
        </w:rPr>
        <w:t xml:space="preserve"> услуги.</w:t>
      </w:r>
    </w:p>
    <w:p w14:paraId="152F055F"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5.4.</w:t>
      </w:r>
      <w:r>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7EDCB7A"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5.5.</w:t>
      </w:r>
      <w:r>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r>
        <w:rPr>
          <w:rFonts w:ascii="GHEA Grapalat" w:hAnsi="GHEA Grapalat"/>
          <w:vertAlign w:val="superscript"/>
        </w:rPr>
        <w:t>20.1</w:t>
      </w:r>
    </w:p>
    <w:p w14:paraId="08A3E97B"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5.6.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340C537" w14:textId="77777777" w:rsidR="007C5E6B" w:rsidRDefault="007C5E6B" w:rsidP="007C5E6B">
      <w:pPr>
        <w:widowControl w:val="0"/>
        <w:tabs>
          <w:tab w:val="left" w:pos="1134"/>
        </w:tabs>
        <w:spacing w:after="160" w:line="360" w:lineRule="auto"/>
        <w:ind w:firstLine="567"/>
        <w:jc w:val="both"/>
        <w:rPr>
          <w:rFonts w:ascii="GHEA Grapalat" w:hAnsi="GHEA Grapalat" w:cs="Sylfaen"/>
        </w:rPr>
      </w:pPr>
      <w:r>
        <w:rPr>
          <w:rFonts w:ascii="GHEA Grapalat" w:hAnsi="GHEA Grapalat"/>
        </w:rPr>
        <w:t>5.7.</w:t>
      </w:r>
      <w:r>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DA84EE" w14:textId="77777777" w:rsidR="007C5E6B" w:rsidRDefault="007C5E6B" w:rsidP="007C5E6B">
      <w:pPr>
        <w:widowControl w:val="0"/>
        <w:spacing w:after="160" w:line="360" w:lineRule="auto"/>
        <w:ind w:firstLine="720"/>
        <w:jc w:val="center"/>
        <w:rPr>
          <w:rFonts w:ascii="GHEA Grapalat" w:hAnsi="GHEA Grapalat" w:cs="Sylfaen"/>
        </w:rPr>
      </w:pPr>
    </w:p>
    <w:p w14:paraId="782A6FE8" w14:textId="77777777" w:rsidR="007C5E6B" w:rsidRDefault="007C5E6B" w:rsidP="007C5E6B">
      <w:pPr>
        <w:widowControl w:val="0"/>
        <w:spacing w:after="160" w:line="360" w:lineRule="auto"/>
        <w:jc w:val="center"/>
        <w:rPr>
          <w:rFonts w:ascii="GHEA Grapalat" w:hAnsi="GHEA Grapalat" w:cs="Sylfaen"/>
        </w:rPr>
      </w:pPr>
      <w:r>
        <w:rPr>
          <w:rFonts w:ascii="GHEA Grapalat" w:hAnsi="GHEA Grapalat"/>
          <w:b/>
        </w:rPr>
        <w:t>6. ДЕЙСТВИЕ НЕПРЕОДОЛИМОЙ СИЛЫ (ФОРС-МАЖОР)</w:t>
      </w:r>
    </w:p>
    <w:p w14:paraId="0F140222" w14:textId="77777777" w:rsidR="007C5E6B" w:rsidRDefault="007C5E6B" w:rsidP="007C5E6B">
      <w:pPr>
        <w:widowControl w:val="0"/>
        <w:spacing w:after="160" w:line="360" w:lineRule="auto"/>
        <w:ind w:firstLine="567"/>
        <w:jc w:val="both"/>
        <w:rPr>
          <w:rFonts w:ascii="GHEA Grapalat" w:hAnsi="GHEA Grapalat"/>
        </w:rPr>
      </w:pPr>
      <w:r>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w:t>
      </w:r>
      <w:r>
        <w:rPr>
          <w:rFonts w:ascii="GHEA Grapalat" w:hAnsi="GHEA Grapalat"/>
        </w:rPr>
        <w:lastRenderedPageBreak/>
        <w:t>месяцев, то каждая из сторон имеет право расторгнуть договор, предварительно уведомив об этом другую сторону.</w:t>
      </w:r>
    </w:p>
    <w:p w14:paraId="0DA286BB" w14:textId="77777777" w:rsidR="007C5E6B" w:rsidRDefault="007C5E6B" w:rsidP="007C5E6B">
      <w:pPr>
        <w:jc w:val="center"/>
        <w:rPr>
          <w:rFonts w:ascii="GHEA Grapalat" w:hAnsi="GHEA Grapalat"/>
          <w:b/>
        </w:rPr>
      </w:pPr>
    </w:p>
    <w:p w14:paraId="2F176623" w14:textId="77777777" w:rsidR="007C5E6B" w:rsidRDefault="007C5E6B" w:rsidP="007C5E6B">
      <w:pPr>
        <w:jc w:val="center"/>
        <w:rPr>
          <w:rFonts w:ascii="GHEA Grapalat" w:hAnsi="GHEA Grapalat"/>
          <w:b/>
        </w:rPr>
      </w:pPr>
      <w:r>
        <w:rPr>
          <w:rFonts w:ascii="GHEA Grapalat" w:hAnsi="GHEA Grapalat"/>
          <w:b/>
        </w:rPr>
        <w:t>7. ИНЫЕ УСЛОВИЯ</w:t>
      </w:r>
    </w:p>
    <w:p w14:paraId="2FB61B04" w14:textId="77777777" w:rsidR="007C5E6B" w:rsidRDefault="007C5E6B" w:rsidP="007C5E6B">
      <w:pPr>
        <w:jc w:val="center"/>
        <w:rPr>
          <w:rFonts w:ascii="GHEA Grapalat" w:hAnsi="GHEA Grapalat" w:cs="Sylfaen"/>
          <w:b/>
        </w:rPr>
      </w:pPr>
    </w:p>
    <w:p w14:paraId="78373B2C"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7.1.</w:t>
      </w:r>
      <w:r>
        <w:rPr>
          <w:rFonts w:ascii="GHEA Grapalat" w:hAnsi="GHEA Grapalat"/>
        </w:rPr>
        <w:tab/>
      </w:r>
      <w:r>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Pr>
          <w:rFonts w:ascii="GHEA Grapalat" w:hAnsi="GHEA Grapalat"/>
        </w:rPr>
        <w:t xml:space="preserve"> </w:t>
      </w:r>
    </w:p>
    <w:p w14:paraId="79E5F533" w14:textId="77777777" w:rsidR="007C5E6B" w:rsidRDefault="007C5E6B" w:rsidP="007C5E6B">
      <w:pPr>
        <w:widowControl w:val="0"/>
        <w:spacing w:after="160" w:line="360" w:lineRule="auto"/>
        <w:ind w:firstLine="709"/>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af6"/>
          <w:rFonts w:ascii="GHEA Grapalat" w:hAnsi="GHEA Grapalat" w:cs="Sylfaen"/>
        </w:rPr>
        <w:footnoteReference w:customMarkFollows="1" w:id="16"/>
        <w:t>21</w:t>
      </w:r>
    </w:p>
    <w:p w14:paraId="05FCAD3A"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7.2.</w:t>
      </w:r>
      <w:r>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8E3BBF" w14:textId="77777777" w:rsidR="007C5E6B" w:rsidRDefault="007C5E6B" w:rsidP="007C5E6B">
      <w:pPr>
        <w:widowControl w:val="0"/>
        <w:tabs>
          <w:tab w:val="left" w:pos="1134"/>
        </w:tabs>
        <w:spacing w:after="160" w:line="360" w:lineRule="auto"/>
        <w:ind w:firstLine="567"/>
        <w:jc w:val="both"/>
        <w:rPr>
          <w:rFonts w:ascii="GHEA Grapalat" w:hAnsi="GHEA Grapalat"/>
          <w:spacing w:val="-4"/>
        </w:rPr>
      </w:pPr>
      <w:r>
        <w:rPr>
          <w:rFonts w:ascii="GHEA Grapalat" w:hAnsi="GHEA Grapalat"/>
        </w:rPr>
        <w:t>7.3.</w:t>
      </w:r>
      <w:r>
        <w:rPr>
          <w:rFonts w:ascii="GHEA Grapalat" w:hAnsi="GHEA Grapalat"/>
        </w:rPr>
        <w:tab/>
      </w:r>
      <w:r>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Pr>
          <w:rFonts w:ascii="GHEA Grapalat" w:hAnsi="GHEA Grapalat"/>
          <w:spacing w:val="-4"/>
        </w:rPr>
        <w:t>незаключения</w:t>
      </w:r>
      <w:proofErr w:type="spellEnd"/>
      <w:r>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w:t>
      </w:r>
      <w:r>
        <w:rPr>
          <w:rFonts w:ascii="GHEA Grapalat" w:hAnsi="GHEA Grapalat"/>
          <w:spacing w:val="-4"/>
        </w:rPr>
        <w:lastRenderedPageBreak/>
        <w:t>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096F8A2" w14:textId="77777777" w:rsidR="007C5E6B" w:rsidRDefault="007C5E6B" w:rsidP="007C5E6B">
      <w:pPr>
        <w:widowControl w:val="0"/>
        <w:tabs>
          <w:tab w:val="left" w:pos="1134"/>
        </w:tabs>
        <w:spacing w:after="160" w:line="336" w:lineRule="auto"/>
        <w:ind w:firstLine="567"/>
        <w:jc w:val="both"/>
        <w:rPr>
          <w:rFonts w:ascii="GHEA Grapalat" w:hAnsi="GHEA Grapalat" w:cs="Sylfaen"/>
        </w:rPr>
      </w:pPr>
      <w:r>
        <w:rPr>
          <w:rFonts w:ascii="GHEA Grapalat" w:hAnsi="GHEA Grapalat"/>
          <w:spacing w:val="-6"/>
        </w:rPr>
        <w:t>7.</w:t>
      </w:r>
      <w:r>
        <w:rPr>
          <w:rFonts w:ascii="GHEA Grapalat" w:hAnsi="GHEA Grapalat"/>
        </w:rPr>
        <w:t>4.</w:t>
      </w:r>
      <w:r>
        <w:rPr>
          <w:rFonts w:ascii="GHEA Grapalat" w:hAnsi="GHEA Grapalat"/>
        </w:rPr>
        <w:tab/>
        <w:t>Споры в связи с договором подлежат рассмотрению в судах Республики Армения.</w:t>
      </w:r>
    </w:p>
    <w:p w14:paraId="6ACD4E6B" w14:textId="77777777" w:rsidR="007C5E6B" w:rsidRDefault="007C5E6B" w:rsidP="007C5E6B">
      <w:pPr>
        <w:widowControl w:val="0"/>
        <w:tabs>
          <w:tab w:val="left" w:pos="1134"/>
        </w:tabs>
        <w:spacing w:after="160" w:line="336" w:lineRule="auto"/>
        <w:ind w:firstLine="567"/>
        <w:jc w:val="both"/>
        <w:rPr>
          <w:rFonts w:ascii="GHEA Grapalat" w:hAnsi="GHEA Grapalat"/>
        </w:rPr>
      </w:pPr>
      <w:r>
        <w:rPr>
          <w:rFonts w:ascii="GHEA Grapalat" w:hAnsi="GHEA Grapalat"/>
        </w:rPr>
        <w:t>7.5.</w:t>
      </w:r>
      <w:r>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1464A8B" w14:textId="77777777" w:rsidR="007C5E6B" w:rsidRDefault="007C5E6B" w:rsidP="007C5E6B">
      <w:pPr>
        <w:widowControl w:val="0"/>
        <w:tabs>
          <w:tab w:val="left" w:pos="1134"/>
        </w:tabs>
        <w:spacing w:after="160" w:line="336" w:lineRule="auto"/>
        <w:ind w:firstLine="567"/>
        <w:jc w:val="both"/>
        <w:rPr>
          <w:rFonts w:ascii="GHEA Grapalat" w:hAnsi="GHEA Grapalat"/>
        </w:rPr>
      </w:pPr>
      <w:r>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0A69115" w14:textId="77777777" w:rsidR="007C5E6B" w:rsidRDefault="007C5E6B" w:rsidP="007C5E6B">
      <w:pPr>
        <w:widowControl w:val="0"/>
        <w:tabs>
          <w:tab w:val="left" w:pos="1134"/>
        </w:tabs>
        <w:spacing w:after="160" w:line="336" w:lineRule="auto"/>
        <w:ind w:firstLine="567"/>
        <w:jc w:val="both"/>
        <w:rPr>
          <w:rFonts w:ascii="GHEA Grapalat" w:hAnsi="GHEA Grapalat" w:cs="Times Armenian"/>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118C39E" w14:textId="77777777" w:rsidR="007C5E6B" w:rsidRDefault="007C5E6B" w:rsidP="007C5E6B">
      <w:pPr>
        <w:widowControl w:val="0"/>
        <w:tabs>
          <w:tab w:val="left" w:pos="1134"/>
        </w:tabs>
        <w:spacing w:after="160" w:line="336" w:lineRule="auto"/>
        <w:ind w:firstLine="567"/>
        <w:jc w:val="both"/>
        <w:rPr>
          <w:rFonts w:ascii="GHEA Grapalat" w:hAnsi="GHEA Grapalat"/>
        </w:rPr>
      </w:pPr>
      <w:r>
        <w:rPr>
          <w:rFonts w:ascii="GHEA Grapalat" w:hAnsi="GHEA Grapalat"/>
        </w:rPr>
        <w:t>7.6.</w:t>
      </w:r>
      <w:r>
        <w:rPr>
          <w:rFonts w:ascii="GHEA Grapalat" w:hAnsi="GHEA Grapalat"/>
        </w:rPr>
        <w:tab/>
        <w:t>Если договор осуществляется посредством заключения агентского договора:</w:t>
      </w:r>
    </w:p>
    <w:p w14:paraId="5E15814D" w14:textId="77777777" w:rsidR="007C5E6B" w:rsidRDefault="007C5E6B" w:rsidP="007C5E6B">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t>Исполнитель несет ответственность за неисполнение или ненадлежащее исполнение обязательств агента;</w:t>
      </w:r>
    </w:p>
    <w:p w14:paraId="7A0E5F61" w14:textId="77777777" w:rsidR="007C5E6B" w:rsidRDefault="007C5E6B" w:rsidP="007C5E6B">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Pr>
          <w:rStyle w:val="af6"/>
          <w:rFonts w:ascii="GHEA Grapalat" w:hAnsi="GHEA Grapalat"/>
        </w:rPr>
        <w:footnoteReference w:customMarkFollows="1" w:id="17"/>
        <w:t>22</w:t>
      </w:r>
      <w:r>
        <w:rPr>
          <w:rFonts w:ascii="GHEA Grapalat" w:hAnsi="GHEA Grapalat"/>
        </w:rPr>
        <w:t>.</w:t>
      </w:r>
    </w:p>
    <w:p w14:paraId="146E0879" w14:textId="77777777" w:rsidR="007C5E6B" w:rsidRDefault="007C5E6B" w:rsidP="007C5E6B">
      <w:pPr>
        <w:widowControl w:val="0"/>
        <w:tabs>
          <w:tab w:val="left" w:pos="1134"/>
        </w:tabs>
        <w:spacing w:after="160" w:line="336" w:lineRule="auto"/>
        <w:ind w:firstLine="567"/>
        <w:jc w:val="both"/>
        <w:rPr>
          <w:rFonts w:ascii="GHEA Grapalat" w:hAnsi="GHEA Grapalat"/>
        </w:rPr>
      </w:pPr>
      <w:r>
        <w:rPr>
          <w:rFonts w:ascii="GHEA Grapalat" w:hAnsi="GHEA Grapalat"/>
        </w:rPr>
        <w:t>7.7.</w:t>
      </w:r>
      <w:r>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Pr>
          <w:rFonts w:ascii="GHEA Grapalat" w:hAnsi="GHEA Grapalat"/>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18"/>
        <w:t>23</w:t>
      </w:r>
      <w:r>
        <w:rPr>
          <w:rFonts w:ascii="GHEA Grapalat" w:hAnsi="GHEA Grapalat"/>
        </w:rPr>
        <w:t>.</w:t>
      </w:r>
    </w:p>
    <w:p w14:paraId="5C47C3BA" w14:textId="77777777" w:rsidR="007C5E6B" w:rsidRDefault="007C5E6B" w:rsidP="007C5E6B">
      <w:pPr>
        <w:widowControl w:val="0"/>
        <w:tabs>
          <w:tab w:val="left" w:pos="1134"/>
        </w:tabs>
        <w:spacing w:after="160" w:line="360" w:lineRule="auto"/>
        <w:ind w:firstLine="567"/>
        <w:jc w:val="both"/>
        <w:rPr>
          <w:rFonts w:ascii="GHEA Grapalat" w:hAnsi="GHEA Grapalat"/>
        </w:rPr>
      </w:pPr>
      <w:r>
        <w:rPr>
          <w:rFonts w:ascii="GHEA Grapalat" w:hAnsi="GHEA Grapalat"/>
        </w:rPr>
        <w:t>7.8.</w:t>
      </w:r>
      <w:r>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82C9222" w14:textId="77777777" w:rsidR="007C5E6B" w:rsidRDefault="007C5E6B" w:rsidP="007C5E6B">
      <w:pPr>
        <w:widowControl w:val="0"/>
        <w:tabs>
          <w:tab w:val="left" w:pos="720"/>
          <w:tab w:val="left" w:pos="1134"/>
        </w:tabs>
        <w:spacing w:after="160" w:line="360" w:lineRule="auto"/>
        <w:ind w:firstLine="567"/>
        <w:jc w:val="both"/>
        <w:rPr>
          <w:rFonts w:ascii="GHEA Grapalat" w:hAnsi="GHEA Grapalat"/>
        </w:rPr>
      </w:pPr>
      <w:r>
        <w:rPr>
          <w:rFonts w:ascii="GHEA Grapalat" w:hAnsi="GHEA Grapalat"/>
        </w:rPr>
        <w:t>7.9.</w:t>
      </w:r>
      <w:r>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70EEFAD7" w14:textId="77777777" w:rsidR="007C5E6B" w:rsidRDefault="007C5E6B" w:rsidP="007C5E6B">
      <w:pPr>
        <w:widowControl w:val="0"/>
        <w:spacing w:after="160" w:line="360" w:lineRule="auto"/>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B19F7CE"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7.10.</w:t>
      </w:r>
      <w:r>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w:t>
      </w:r>
      <w:r>
        <w:rPr>
          <w:rFonts w:ascii="GHEA Grapalat" w:hAnsi="GHEA Grapalat"/>
        </w:rPr>
        <w:lastRenderedPageBreak/>
        <w:t xml:space="preserve">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E444A50"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7.11.</w:t>
      </w:r>
      <w:r>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2CE3CCE9" w14:textId="77777777" w:rsidR="007C5E6B" w:rsidRDefault="007C5E6B" w:rsidP="007C5E6B">
      <w:pPr>
        <w:widowControl w:val="0"/>
        <w:tabs>
          <w:tab w:val="left" w:pos="1276"/>
        </w:tabs>
        <w:spacing w:after="160" w:line="360" w:lineRule="auto"/>
        <w:ind w:firstLine="567"/>
        <w:jc w:val="both"/>
        <w:rPr>
          <w:rStyle w:val="ezkurwreuab5ozgtqnkl"/>
          <w:vertAlign w:val="superscript"/>
        </w:rPr>
      </w:pPr>
      <w:r>
        <w:rPr>
          <w:rFonts w:ascii="GHEA Grapalat" w:hAnsi="GHEA Grapalat"/>
        </w:rPr>
        <w:t xml:space="preserve">7.12. </w:t>
      </w:r>
      <w:r>
        <w:rPr>
          <w:rStyle w:val="ezkurwreuab5ozgtqnkl"/>
          <w:rFonts w:ascii="GHEA Grapalat" w:hAnsi="GHEA Grapalat"/>
        </w:rPr>
        <w:t>Исполнитель</w:t>
      </w:r>
      <w:r>
        <w:rPr>
          <w:rFonts w:ascii="GHEA Grapalat" w:hAnsi="GHEA Grapalat"/>
        </w:rPr>
        <w:t xml:space="preserve"> </w:t>
      </w:r>
      <w:r>
        <w:rPr>
          <w:rStyle w:val="ezkurwreuab5ozgtqnkl"/>
          <w:rFonts w:ascii="GHEA Grapalat" w:hAnsi="GHEA Grapalat"/>
        </w:rPr>
        <w:t>имеет право</w:t>
      </w:r>
      <w:r>
        <w:rPr>
          <w:rFonts w:ascii="GHEA Grapalat" w:hAnsi="GHEA Grapalat"/>
        </w:rPr>
        <w:t xml:space="preserve"> </w:t>
      </w:r>
      <w:r>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Pr>
          <w:rFonts w:ascii="GHEA Grapalat" w:hAnsi="GHEA Grapalat"/>
        </w:rPr>
        <w:t xml:space="preserve"> </w:t>
      </w:r>
      <w:r>
        <w:rPr>
          <w:rStyle w:val="ezkurwreuab5ozgtqnkl"/>
          <w:rFonts w:ascii="GHEA Grapalat" w:hAnsi="GHEA Grapalat"/>
        </w:rPr>
        <w:t xml:space="preserve">(далее-договор факторинга). В </w:t>
      </w:r>
      <w:r>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Pr>
          <w:rFonts w:ascii="GHEA Grapalat" w:hAnsi="GHEA Grapalat"/>
        </w:rPr>
        <w:t xml:space="preserve"> </w:t>
      </w:r>
      <w:r>
        <w:rPr>
          <w:rStyle w:val="ezkurwreuab5ozgtqnkl"/>
          <w:rFonts w:ascii="GHEA Grapalat" w:hAnsi="GHEA Grapalat"/>
        </w:rPr>
        <w:t xml:space="preserve">при осуществлении платежей обеспечивает расчет и зачет штрафов и пеней </w:t>
      </w:r>
      <w:r>
        <w:rPr>
          <w:rFonts w:ascii="GHEA Grapalat" w:hAnsi="GHEA Grapalat"/>
          <w:color w:val="000000" w:themeColor="text1"/>
        </w:rPr>
        <w:t>Исполнителю</w:t>
      </w:r>
      <w:r>
        <w:rPr>
          <w:rFonts w:ascii="GHEA Grapalat" w:hAnsi="GHEA Grapalat"/>
        </w:rPr>
        <w:t xml:space="preserve"> </w:t>
      </w:r>
      <w:r>
        <w:rPr>
          <w:rStyle w:val="ezkurwreuab5ozgtqnkl"/>
          <w:rFonts w:ascii="GHEA Grapalat" w:hAnsi="GHEA Grapalat"/>
        </w:rPr>
        <w:t>с суммами, подлежащими уплате, независимо от</w:t>
      </w:r>
      <w:r>
        <w:rPr>
          <w:rFonts w:ascii="GHEA Grapalat" w:hAnsi="GHEA Grapalat"/>
        </w:rPr>
        <w:t xml:space="preserve"> </w:t>
      </w:r>
      <w:r>
        <w:rPr>
          <w:rStyle w:val="ezkurwreuab5ozgtqnkl"/>
          <w:rFonts w:ascii="GHEA Grapalat" w:hAnsi="GHEA Grapalat"/>
        </w:rPr>
        <w:t>того,</w:t>
      </w:r>
      <w:r>
        <w:rPr>
          <w:rFonts w:ascii="GHEA Grapalat" w:hAnsi="GHEA Grapalat"/>
        </w:rPr>
        <w:t xml:space="preserve"> </w:t>
      </w:r>
      <w:r>
        <w:rPr>
          <w:rStyle w:val="ezkurwreuab5ozgtqnkl"/>
          <w:rFonts w:ascii="GHEA Grapalat" w:hAnsi="GHEA Grapalat"/>
        </w:rPr>
        <w:t>было ли</w:t>
      </w:r>
      <w:r>
        <w:rPr>
          <w:rFonts w:ascii="GHEA Grapalat" w:hAnsi="GHEA Grapalat"/>
        </w:rPr>
        <w:t xml:space="preserve"> </w:t>
      </w:r>
      <w:r>
        <w:rPr>
          <w:rStyle w:val="ezkurwreuab5ozgtqnkl"/>
          <w:rFonts w:ascii="GHEA Grapalat" w:hAnsi="GHEA Grapalat"/>
        </w:rPr>
        <w:t>уступлено требование</w:t>
      </w:r>
      <w:r>
        <w:rPr>
          <w:rStyle w:val="ezkurwreuab5ozgtqnkl"/>
          <w:rFonts w:ascii="GHEA Grapalat" w:hAnsi="GHEA Grapalat"/>
          <w:lang w:val="hy-AM"/>
        </w:rPr>
        <w:t xml:space="preserve">. </w:t>
      </w:r>
      <w:r>
        <w:rPr>
          <w:rStyle w:val="ezkurwreuab5ozgtqnkl"/>
          <w:rFonts w:ascii="GHEA Grapalat" w:hAnsi="GHEA Grapalat"/>
        </w:rPr>
        <w:t>При</w:t>
      </w:r>
      <w:r>
        <w:rPr>
          <w:rFonts w:ascii="GHEA Grapalat" w:hAnsi="GHEA Grapalat"/>
        </w:rPr>
        <w:t xml:space="preserve"> </w:t>
      </w:r>
      <w:r>
        <w:rPr>
          <w:rStyle w:val="ezkurwreuab5ozgtqnkl"/>
          <w:rFonts w:ascii="GHEA Grapalat" w:hAnsi="GHEA Grapalat"/>
        </w:rPr>
        <w:t>этом, в случае получения письменного уведомления об уступке требования на основании договора факторинга (Приложение N 4) Заказчик</w:t>
      </w:r>
      <w:r>
        <w:rPr>
          <w:rFonts w:ascii="GHEA Grapalat" w:hAnsi="GHEA Grapalat"/>
        </w:rPr>
        <w:t xml:space="preserve"> </w:t>
      </w:r>
      <w:r>
        <w:rPr>
          <w:rStyle w:val="ezkurwreuab5ozgtqnkl"/>
          <w:rFonts w:ascii="GHEA Grapalat" w:hAnsi="GHEA Grapalat"/>
        </w:rPr>
        <w:t>производит платеж, установленный договором, финансовому</w:t>
      </w:r>
      <w:r>
        <w:rPr>
          <w:rFonts w:ascii="GHEA Grapalat" w:hAnsi="GHEA Grapalat"/>
        </w:rPr>
        <w:t xml:space="preserve"> </w:t>
      </w:r>
      <w:r>
        <w:rPr>
          <w:rStyle w:val="ezkurwreuab5ozgtqnkl"/>
          <w:rFonts w:ascii="GHEA Grapalat" w:hAnsi="GHEA Grapalat"/>
        </w:rPr>
        <w:t>агенту, если</w:t>
      </w:r>
      <w:r>
        <w:rPr>
          <w:rFonts w:ascii="GHEA Grapalat" w:hAnsi="GHEA Grapalat"/>
        </w:rPr>
        <w:t xml:space="preserve"> </w:t>
      </w:r>
      <w:r>
        <w:rPr>
          <w:rStyle w:val="ezkurwreuab5ozgtqnkl"/>
          <w:rFonts w:ascii="GHEA Grapalat" w:hAnsi="GHEA Grapalat"/>
        </w:rPr>
        <w:t>уведомление</w:t>
      </w:r>
      <w:r>
        <w:rPr>
          <w:rFonts w:ascii="GHEA Grapalat" w:hAnsi="GHEA Grapalat"/>
        </w:rPr>
        <w:t xml:space="preserve"> </w:t>
      </w:r>
      <w:r>
        <w:rPr>
          <w:rStyle w:val="ezkurwreuab5ozgtqnkl"/>
          <w:rFonts w:ascii="GHEA Grapalat" w:hAnsi="GHEA Grapalat"/>
        </w:rPr>
        <w:t>было получено</w:t>
      </w:r>
      <w:r>
        <w:rPr>
          <w:rFonts w:ascii="GHEA Grapalat" w:hAnsi="GHEA Grapalat"/>
        </w:rPr>
        <w:t xml:space="preserve"> </w:t>
      </w:r>
      <w:r>
        <w:rPr>
          <w:rStyle w:val="ezkurwreuab5ozgtqnkl"/>
          <w:rFonts w:ascii="GHEA Grapalat" w:hAnsi="GHEA Grapalat"/>
        </w:rPr>
        <w:lastRenderedPageBreak/>
        <w:t xml:space="preserve">в день, предшествующий дню внесения Заказчиком платежного поручения и копии протокола в казначейскую систему уполномоченного органа. </w:t>
      </w:r>
      <w:r>
        <w:rPr>
          <w:rStyle w:val="ezkurwreuab5ozgtqnkl"/>
          <w:rFonts w:ascii="GHEA Grapalat" w:hAnsi="GHEA Grapalat"/>
          <w:vertAlign w:val="superscript"/>
        </w:rPr>
        <w:t>24</w:t>
      </w:r>
    </w:p>
    <w:p w14:paraId="3A38C50F" w14:textId="77777777" w:rsidR="007C5E6B" w:rsidRDefault="007C5E6B" w:rsidP="007C5E6B">
      <w:pPr>
        <w:widowControl w:val="0"/>
        <w:tabs>
          <w:tab w:val="left" w:pos="1276"/>
        </w:tabs>
        <w:spacing w:after="160" w:line="360" w:lineRule="auto"/>
        <w:ind w:firstLine="567"/>
        <w:jc w:val="both"/>
      </w:pPr>
      <w:r>
        <w:rPr>
          <w:rStyle w:val="ezkurwreuab5ozgtqnkl"/>
          <w:rFonts w:ascii="GHEA Grapalat" w:hAnsi="GHEA Grapalat"/>
          <w:vertAlign w:val="superscript"/>
        </w:rPr>
        <w:t>--------------------------------------------------------</w:t>
      </w:r>
    </w:p>
    <w:p w14:paraId="2EECB60E" w14:textId="77777777" w:rsidR="007C5E6B" w:rsidRDefault="007C5E6B" w:rsidP="007C5E6B">
      <w:pPr>
        <w:jc w:val="both"/>
        <w:rPr>
          <w:rStyle w:val="ezkurwreuab5ozgtqnkl"/>
          <w:i/>
          <w:sz w:val="20"/>
          <w:szCs w:val="20"/>
        </w:rPr>
      </w:pPr>
      <w:r>
        <w:rPr>
          <w:rFonts w:ascii="GHEA Grapalat" w:hAnsi="GHEA Grapalat"/>
          <w:vertAlign w:val="superscript"/>
        </w:rPr>
        <w:t xml:space="preserve">24 </w:t>
      </w:r>
      <w:r>
        <w:rPr>
          <w:rStyle w:val="ezkurwreuab5ozgtqnkl"/>
          <w:i/>
          <w:sz w:val="20"/>
          <w:szCs w:val="20"/>
        </w:rPr>
        <w:t>Если</w:t>
      </w:r>
      <w:r>
        <w:rPr>
          <w:i/>
          <w:sz w:val="20"/>
          <w:szCs w:val="20"/>
        </w:rPr>
        <w:t xml:space="preserve"> </w:t>
      </w:r>
      <w:r>
        <w:rPr>
          <w:rStyle w:val="ezkurwreuab5ozgtqnkl"/>
          <w:rFonts w:ascii="Sylfaen" w:hAnsi="Sylfaen"/>
          <w:i/>
          <w:sz w:val="20"/>
          <w:szCs w:val="20"/>
        </w:rPr>
        <w:t xml:space="preserve">Заказчик </w:t>
      </w:r>
      <w:r>
        <w:rPr>
          <w:i/>
          <w:sz w:val="20"/>
          <w:szCs w:val="20"/>
        </w:rPr>
        <w:t xml:space="preserve"> </w:t>
      </w:r>
      <w:r>
        <w:rPr>
          <w:rStyle w:val="ezkurwreuab5ozgtqnkl"/>
          <w:i/>
          <w:sz w:val="20"/>
          <w:szCs w:val="20"/>
        </w:rPr>
        <w:t>является</w:t>
      </w:r>
      <w:r>
        <w:rPr>
          <w:i/>
          <w:sz w:val="20"/>
          <w:szCs w:val="20"/>
        </w:rPr>
        <w:t xml:space="preserve"> </w:t>
      </w:r>
      <w:r>
        <w:rPr>
          <w:rStyle w:val="ezkurwreuab5ozgtqnkl"/>
          <w:i/>
          <w:sz w:val="20"/>
          <w:szCs w:val="20"/>
        </w:rPr>
        <w:t>заказчиком, не имеющим счета в казначействе, настоящий</w:t>
      </w:r>
      <w:r>
        <w:rPr>
          <w:i/>
          <w:sz w:val="20"/>
          <w:szCs w:val="20"/>
        </w:rPr>
        <w:t xml:space="preserve"> </w:t>
      </w:r>
      <w:r>
        <w:rPr>
          <w:rStyle w:val="ezkurwreuab5ozgtqnkl"/>
          <w:i/>
          <w:sz w:val="20"/>
          <w:szCs w:val="20"/>
        </w:rPr>
        <w:t>пункт</w:t>
      </w:r>
      <w:r>
        <w:rPr>
          <w:i/>
          <w:sz w:val="20"/>
          <w:szCs w:val="20"/>
        </w:rPr>
        <w:t xml:space="preserve"> </w:t>
      </w:r>
      <w:r>
        <w:rPr>
          <w:rStyle w:val="ezkurwreuab5ozgtqnkl"/>
          <w:i/>
          <w:sz w:val="20"/>
          <w:szCs w:val="20"/>
        </w:rPr>
        <w:t>редактируется</w:t>
      </w:r>
      <w:r>
        <w:rPr>
          <w:i/>
          <w:sz w:val="20"/>
          <w:szCs w:val="20"/>
        </w:rPr>
        <w:t xml:space="preserve"> </w:t>
      </w:r>
      <w:r>
        <w:rPr>
          <w:rStyle w:val="ezkurwreuab5ozgtqnkl"/>
          <w:i/>
          <w:sz w:val="20"/>
          <w:szCs w:val="20"/>
        </w:rPr>
        <w:t>заменив</w:t>
      </w:r>
      <w:r>
        <w:rPr>
          <w:i/>
          <w:sz w:val="20"/>
          <w:szCs w:val="20"/>
        </w:rPr>
        <w:t xml:space="preserve"> </w:t>
      </w:r>
      <w:r>
        <w:rPr>
          <w:rStyle w:val="ezkurwreuab5ozgtqnkl"/>
          <w:i/>
          <w:sz w:val="20"/>
          <w:szCs w:val="20"/>
        </w:rPr>
        <w:t>слова</w:t>
      </w:r>
      <w:r>
        <w:rPr>
          <w:i/>
          <w:sz w:val="20"/>
          <w:szCs w:val="20"/>
        </w:rPr>
        <w:t xml:space="preserve"> </w:t>
      </w:r>
      <w:r>
        <w:rPr>
          <w:rStyle w:val="ezkurwreuab5ozgtqnkl"/>
          <w:i/>
          <w:sz w:val="20"/>
          <w:szCs w:val="20"/>
        </w:rPr>
        <w:t>"внесения платежного</w:t>
      </w:r>
      <w:r>
        <w:rPr>
          <w:i/>
          <w:sz w:val="20"/>
          <w:szCs w:val="20"/>
        </w:rPr>
        <w:t xml:space="preserve"> </w:t>
      </w:r>
      <w:r>
        <w:rPr>
          <w:rStyle w:val="ezkurwreuab5ozgtqnkl"/>
          <w:i/>
          <w:sz w:val="20"/>
          <w:szCs w:val="20"/>
        </w:rPr>
        <w:t>поручения</w:t>
      </w:r>
      <w:r>
        <w:rPr>
          <w:i/>
          <w:sz w:val="20"/>
          <w:szCs w:val="20"/>
        </w:rPr>
        <w:t xml:space="preserve"> </w:t>
      </w:r>
      <w:r>
        <w:rPr>
          <w:rStyle w:val="ezkurwreuab5ozgtqnkl"/>
          <w:i/>
          <w:sz w:val="20"/>
          <w:szCs w:val="20"/>
        </w:rPr>
        <w:t>и</w:t>
      </w:r>
      <w:r>
        <w:rPr>
          <w:i/>
          <w:sz w:val="20"/>
          <w:szCs w:val="20"/>
        </w:rPr>
        <w:t xml:space="preserve"> </w:t>
      </w:r>
      <w:r>
        <w:rPr>
          <w:rStyle w:val="ezkurwreuab5ozgtqnkl"/>
          <w:i/>
          <w:sz w:val="20"/>
          <w:szCs w:val="20"/>
        </w:rPr>
        <w:t>копии</w:t>
      </w:r>
      <w:r>
        <w:rPr>
          <w:i/>
          <w:sz w:val="20"/>
          <w:szCs w:val="20"/>
        </w:rPr>
        <w:t xml:space="preserve"> </w:t>
      </w:r>
      <w:r>
        <w:rPr>
          <w:rStyle w:val="ezkurwreuab5ozgtqnkl"/>
          <w:i/>
          <w:sz w:val="20"/>
          <w:szCs w:val="20"/>
        </w:rPr>
        <w:t>протокола</w:t>
      </w:r>
      <w:r>
        <w:rPr>
          <w:i/>
          <w:sz w:val="20"/>
          <w:szCs w:val="20"/>
        </w:rPr>
        <w:t xml:space="preserve"> </w:t>
      </w:r>
      <w:r>
        <w:rPr>
          <w:rStyle w:val="ezkurwreuab5ozgtqnkl"/>
          <w:i/>
          <w:sz w:val="20"/>
          <w:szCs w:val="20"/>
        </w:rPr>
        <w:t>в</w:t>
      </w:r>
      <w:r>
        <w:rPr>
          <w:i/>
          <w:sz w:val="20"/>
          <w:szCs w:val="20"/>
        </w:rPr>
        <w:t xml:space="preserve"> </w:t>
      </w:r>
      <w:r>
        <w:rPr>
          <w:rStyle w:val="ezkurwreuab5ozgtqnkl"/>
          <w:i/>
          <w:sz w:val="20"/>
          <w:szCs w:val="20"/>
        </w:rPr>
        <w:t>казначейскую</w:t>
      </w:r>
      <w:r>
        <w:rPr>
          <w:i/>
          <w:sz w:val="20"/>
          <w:szCs w:val="20"/>
        </w:rPr>
        <w:t xml:space="preserve"> </w:t>
      </w:r>
      <w:r>
        <w:rPr>
          <w:rStyle w:val="ezkurwreuab5ozgtqnkl"/>
          <w:i/>
          <w:sz w:val="20"/>
          <w:szCs w:val="20"/>
        </w:rPr>
        <w:t>систему</w:t>
      </w:r>
      <w:r>
        <w:rPr>
          <w:i/>
          <w:sz w:val="20"/>
          <w:szCs w:val="20"/>
        </w:rPr>
        <w:t xml:space="preserve"> </w:t>
      </w:r>
      <w:r>
        <w:rPr>
          <w:rStyle w:val="ezkurwreuab5ozgtqnkl"/>
          <w:i/>
          <w:sz w:val="20"/>
          <w:szCs w:val="20"/>
        </w:rPr>
        <w:t>уполномоченного органа"</w:t>
      </w:r>
      <w:r>
        <w:rPr>
          <w:i/>
          <w:sz w:val="20"/>
          <w:szCs w:val="20"/>
        </w:rPr>
        <w:t xml:space="preserve"> </w:t>
      </w:r>
      <w:r>
        <w:rPr>
          <w:rStyle w:val="ezkurwreuab5ozgtqnkl"/>
          <w:i/>
          <w:sz w:val="20"/>
          <w:szCs w:val="20"/>
        </w:rPr>
        <w:t>словами "выдачи платежного</w:t>
      </w:r>
      <w:r>
        <w:rPr>
          <w:i/>
          <w:sz w:val="20"/>
          <w:szCs w:val="20"/>
        </w:rPr>
        <w:t xml:space="preserve"> </w:t>
      </w:r>
      <w:r>
        <w:rPr>
          <w:rStyle w:val="ezkurwreuab5ozgtqnkl"/>
          <w:i/>
          <w:sz w:val="20"/>
          <w:szCs w:val="20"/>
        </w:rPr>
        <w:t>поручения</w:t>
      </w:r>
      <w:r>
        <w:rPr>
          <w:i/>
          <w:sz w:val="20"/>
          <w:szCs w:val="20"/>
        </w:rPr>
        <w:t xml:space="preserve"> </w:t>
      </w:r>
      <w:r>
        <w:rPr>
          <w:rStyle w:val="ezkurwreuab5ozgtqnkl"/>
          <w:i/>
          <w:sz w:val="20"/>
          <w:szCs w:val="20"/>
        </w:rPr>
        <w:t>банку".</w:t>
      </w:r>
    </w:p>
    <w:p w14:paraId="4A10F640" w14:textId="77777777" w:rsidR="007C5E6B" w:rsidRDefault="007C5E6B" w:rsidP="007C5E6B">
      <w:pPr>
        <w:rPr>
          <w:rFonts w:ascii="GHEA Grapalat" w:hAnsi="GHEA Grapalat"/>
        </w:rPr>
      </w:pPr>
      <w:r>
        <w:rPr>
          <w:rFonts w:ascii="GHEA Grapalat" w:hAnsi="GHEA Grapalat"/>
        </w:rPr>
        <w:br w:type="page"/>
      </w:r>
    </w:p>
    <w:p w14:paraId="07C3D3D0"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7.13.</w:t>
      </w:r>
      <w:r>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EA18EE0"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7.14.</w:t>
      </w:r>
      <w:r>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 3.1 и № 4 к настоящему Договору считаются неотъемлемой частью договора, и каждой стороне предоставляется по одному экземпляру договора.</w:t>
      </w:r>
    </w:p>
    <w:p w14:paraId="16F3300C"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7.15.</w:t>
      </w:r>
      <w:r>
        <w:rPr>
          <w:rFonts w:ascii="GHEA Grapalat" w:hAnsi="GHEA Grapalat"/>
        </w:rPr>
        <w:tab/>
        <w:t>В отношении настоящего Договора применяется право Республики Армения.</w:t>
      </w:r>
    </w:p>
    <w:p w14:paraId="0A86FBD4" w14:textId="77777777" w:rsidR="007C5E6B" w:rsidRDefault="007C5E6B" w:rsidP="007C5E6B">
      <w:pPr>
        <w:widowControl w:val="0"/>
        <w:tabs>
          <w:tab w:val="left" w:pos="1276"/>
        </w:tabs>
        <w:spacing w:after="160" w:line="360" w:lineRule="auto"/>
        <w:ind w:firstLine="567"/>
        <w:jc w:val="both"/>
        <w:rPr>
          <w:rFonts w:ascii="GHEA Grapalat" w:hAnsi="GHEA Grapalat"/>
        </w:rPr>
      </w:pPr>
      <w:r>
        <w:rPr>
          <w:rFonts w:ascii="GHEA Grapalat" w:hAnsi="GHEA Grapalat"/>
        </w:rPr>
        <w:t>7.16.</w:t>
      </w:r>
      <w:r>
        <w:rPr>
          <w:rFonts w:ascii="GHEA Grapalat" w:hAnsi="GHEA Grapalat"/>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Pr>
          <w:rFonts w:ascii="GHEA Grapalat" w:hAnsi="GHEA Grapalat"/>
          <w:color w:val="000000" w:themeColor="text1"/>
        </w:rPr>
        <w:t xml:space="preserve">При этом расчет шестимесячного периода, данного настоящим пунктом для </w:t>
      </w:r>
      <w:proofErr w:type="spellStart"/>
      <w:r>
        <w:rPr>
          <w:rFonts w:ascii="GHEA Grapalat" w:hAnsi="GHEA Grapalat"/>
          <w:color w:val="000000" w:themeColor="text1"/>
        </w:rPr>
        <w:t>предусмотрения</w:t>
      </w:r>
      <w:proofErr w:type="spellEnd"/>
      <w:r>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Pr>
          <w:color w:val="000000" w:themeColor="text1"/>
        </w:rPr>
        <w:t xml:space="preserve"> </w:t>
      </w:r>
      <w:r>
        <w:rPr>
          <w:rFonts w:ascii="GHEA Grapalat" w:hAnsi="GHEA Grapalat"/>
        </w:rPr>
        <w:t xml:space="preserve">Если размер выделенных для исполнения договора финансовых средств превышает </w:t>
      </w:r>
      <w:proofErr w:type="spellStart"/>
      <w:r>
        <w:rPr>
          <w:rFonts w:ascii="GHEA Grapalat" w:hAnsi="GHEA Grapalat"/>
        </w:rPr>
        <w:t>двадцатипятикратный</w:t>
      </w:r>
      <w:proofErr w:type="spellEnd"/>
      <w:r>
        <w:rPr>
          <w:rFonts w:ascii="GHEA Grapalat" w:hAnsi="GHEA Grapalat"/>
        </w:rPr>
        <w:t xml:space="preserve"> размер базовой единицы закупок, то Заказчиком будет </w:t>
      </w:r>
      <w:proofErr w:type="spellStart"/>
      <w:r>
        <w:rPr>
          <w:rFonts w:ascii="GHEA Grapalat" w:hAnsi="GHEA Grapalat"/>
        </w:rPr>
        <w:t>заключенo</w:t>
      </w:r>
      <w:proofErr w:type="spellEnd"/>
      <w:r>
        <w:rPr>
          <w:rFonts w:ascii="GHEA Grapalat" w:hAnsi="GHEA Grapalat"/>
        </w:rPr>
        <w:t xml:space="preserve"> соглашение в случае, если представленное Исполнителем в виде неустойки обеспечение договора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обеспечения договора представленных в виде неустойки, также представляет Заказчику новые обеспечения в течение  ----------- рабочих дней со дня получения извещения о заключении соглашения. В противном случае договор расторгается </w:t>
      </w:r>
      <w:r>
        <w:rPr>
          <w:rFonts w:ascii="GHEA Grapalat" w:hAnsi="GHEA Grapalat"/>
        </w:rPr>
        <w:lastRenderedPageBreak/>
        <w:t>Заказчиком в одностороннем порядке.</w:t>
      </w:r>
      <w:r>
        <w:rPr>
          <w:rFonts w:ascii="GHEA Grapalat" w:hAnsi="GHEA Grapalat"/>
          <w:vertAlign w:val="superscript"/>
        </w:rPr>
        <w:t>25</w:t>
      </w:r>
    </w:p>
    <w:p w14:paraId="7777A1B8" w14:textId="77777777" w:rsidR="007C5E6B" w:rsidRDefault="007C5E6B" w:rsidP="007C5E6B">
      <w:pPr>
        <w:widowControl w:val="0"/>
        <w:spacing w:after="160" w:line="360" w:lineRule="auto"/>
        <w:rPr>
          <w:rFonts w:ascii="GHEA Grapalat" w:hAnsi="GHEA Grapalat"/>
        </w:rPr>
      </w:pPr>
    </w:p>
    <w:p w14:paraId="43840867" w14:textId="77777777" w:rsidR="007C5E6B" w:rsidRDefault="007C5E6B" w:rsidP="007C5E6B">
      <w:pPr>
        <w:widowControl w:val="0"/>
        <w:spacing w:after="160" w:line="360" w:lineRule="auto"/>
        <w:jc w:val="center"/>
        <w:rPr>
          <w:rFonts w:ascii="GHEA Grapalat" w:hAnsi="GHEA Grapalat" w:cs="Sylfaen"/>
        </w:rPr>
      </w:pPr>
      <w:r>
        <w:rPr>
          <w:rFonts w:ascii="GHEA Grapalat" w:hAnsi="GHEA Grapalat"/>
          <w:b/>
        </w:rPr>
        <w:t>8.</w:t>
      </w:r>
      <w:r>
        <w:rPr>
          <w:rFonts w:ascii="GHEA Grapalat" w:hAnsi="GHEA Grapalat"/>
        </w:rPr>
        <w:t xml:space="preserve"> </w:t>
      </w:r>
      <w:r>
        <w:rPr>
          <w:rFonts w:ascii="GHEA Grapalat" w:hAnsi="GHEA Grapalat"/>
          <w:b/>
        </w:rPr>
        <w:t>АДРЕСА, БАНКОВСКИЕ РЕКВИЗИТЫ И ПОДПИСИ СТОРОН</w:t>
      </w:r>
    </w:p>
    <w:tbl>
      <w:tblPr>
        <w:tblW w:w="0" w:type="auto"/>
        <w:jc w:val="center"/>
        <w:tblLayout w:type="fixed"/>
        <w:tblLook w:val="04A0" w:firstRow="1" w:lastRow="0" w:firstColumn="1" w:lastColumn="0" w:noHBand="0" w:noVBand="1"/>
      </w:tblPr>
      <w:tblGrid>
        <w:gridCol w:w="4536"/>
        <w:gridCol w:w="4111"/>
      </w:tblGrid>
      <w:tr w:rsidR="007C5E6B" w14:paraId="65079B99" w14:textId="77777777" w:rsidTr="007C5E6B">
        <w:trPr>
          <w:jc w:val="center"/>
        </w:trPr>
        <w:tc>
          <w:tcPr>
            <w:tcW w:w="4536" w:type="dxa"/>
          </w:tcPr>
          <w:p w14:paraId="3B433B4C" w14:textId="77777777" w:rsidR="007C5E6B" w:rsidRDefault="007C5E6B">
            <w:pPr>
              <w:widowControl w:val="0"/>
              <w:spacing w:after="160" w:line="360" w:lineRule="auto"/>
              <w:jc w:val="center"/>
              <w:rPr>
                <w:rFonts w:ascii="GHEA Grapalat" w:hAnsi="GHEA Grapalat"/>
                <w:b/>
              </w:rPr>
            </w:pPr>
            <w:r>
              <w:rPr>
                <w:rFonts w:ascii="GHEA Grapalat" w:hAnsi="GHEA Grapalat"/>
                <w:b/>
              </w:rPr>
              <w:t>ЗАКАЗЧИК</w:t>
            </w:r>
          </w:p>
          <w:p w14:paraId="1D46B152" w14:textId="77777777" w:rsidR="007C5E6B" w:rsidRDefault="007C5E6B">
            <w:pPr>
              <w:widowControl w:val="0"/>
              <w:jc w:val="center"/>
              <w:rPr>
                <w:rFonts w:ascii="GHEA Grapalat" w:hAnsi="GHEA Grapalat"/>
              </w:rPr>
            </w:pPr>
            <w:r>
              <w:rPr>
                <w:rFonts w:ascii="GHEA Grapalat" w:hAnsi="GHEA Grapalat"/>
              </w:rPr>
              <w:t>____________________________</w:t>
            </w:r>
          </w:p>
          <w:p w14:paraId="3C0D610B" w14:textId="77777777" w:rsidR="007C5E6B" w:rsidRDefault="007C5E6B">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6850BD0F" w14:textId="77777777" w:rsidR="007C5E6B" w:rsidRDefault="007C5E6B">
            <w:pPr>
              <w:widowControl w:val="0"/>
              <w:spacing w:after="160" w:line="360" w:lineRule="auto"/>
              <w:jc w:val="center"/>
              <w:rPr>
                <w:rFonts w:ascii="GHEA Grapalat" w:hAnsi="GHEA Grapalat"/>
                <w:lang w:val="en-US"/>
              </w:rPr>
            </w:pPr>
          </w:p>
          <w:p w14:paraId="7C71CF06" w14:textId="77777777" w:rsidR="007C5E6B" w:rsidRDefault="007C5E6B">
            <w:pPr>
              <w:widowControl w:val="0"/>
              <w:spacing w:after="160" w:line="360" w:lineRule="auto"/>
              <w:jc w:val="center"/>
              <w:rPr>
                <w:rFonts w:ascii="GHEA Grapalat" w:hAnsi="GHEA Grapalat"/>
                <w:lang w:val="en-US"/>
              </w:rPr>
            </w:pPr>
            <w:r>
              <w:rPr>
                <w:rFonts w:ascii="GHEA Grapalat" w:hAnsi="GHEA Grapalat"/>
              </w:rPr>
              <w:t>М. П.</w:t>
            </w:r>
          </w:p>
        </w:tc>
        <w:tc>
          <w:tcPr>
            <w:tcW w:w="4111" w:type="dxa"/>
          </w:tcPr>
          <w:p w14:paraId="35200C92" w14:textId="77777777" w:rsidR="007C5E6B" w:rsidRDefault="007C5E6B">
            <w:pPr>
              <w:widowControl w:val="0"/>
              <w:spacing w:after="160" w:line="360" w:lineRule="auto"/>
              <w:jc w:val="center"/>
              <w:rPr>
                <w:rFonts w:ascii="GHEA Grapalat" w:hAnsi="GHEA Grapalat"/>
                <w:b/>
              </w:rPr>
            </w:pPr>
            <w:r>
              <w:rPr>
                <w:rFonts w:ascii="GHEA Grapalat" w:hAnsi="GHEA Grapalat"/>
                <w:b/>
              </w:rPr>
              <w:t>ИСПОЛНИТЕЛЬ</w:t>
            </w:r>
          </w:p>
          <w:p w14:paraId="298F0C64" w14:textId="77777777" w:rsidR="007C5E6B" w:rsidRDefault="007C5E6B">
            <w:pPr>
              <w:widowControl w:val="0"/>
              <w:jc w:val="center"/>
              <w:rPr>
                <w:rFonts w:ascii="GHEA Grapalat" w:hAnsi="GHEA Grapalat"/>
                <w:lang w:val="en-US"/>
              </w:rPr>
            </w:pPr>
            <w:r>
              <w:rPr>
                <w:rFonts w:ascii="GHEA Grapalat" w:hAnsi="GHEA Grapalat"/>
                <w:lang w:val="en-US"/>
              </w:rPr>
              <w:t>____________________________</w:t>
            </w:r>
          </w:p>
          <w:p w14:paraId="6FDB1983" w14:textId="77777777" w:rsidR="007C5E6B" w:rsidRDefault="007C5E6B">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436EB7D7" w14:textId="77777777" w:rsidR="007C5E6B" w:rsidRDefault="007C5E6B">
            <w:pPr>
              <w:widowControl w:val="0"/>
              <w:spacing w:after="160" w:line="360" w:lineRule="auto"/>
              <w:jc w:val="center"/>
              <w:rPr>
                <w:rFonts w:ascii="GHEA Grapalat" w:hAnsi="GHEA Grapalat"/>
                <w:lang w:val="en-US"/>
              </w:rPr>
            </w:pPr>
          </w:p>
          <w:p w14:paraId="098F99B0" w14:textId="77777777" w:rsidR="007C5E6B" w:rsidRDefault="007C5E6B">
            <w:pPr>
              <w:widowControl w:val="0"/>
              <w:spacing w:after="160" w:line="360" w:lineRule="auto"/>
              <w:jc w:val="center"/>
              <w:rPr>
                <w:rFonts w:ascii="GHEA Grapalat" w:hAnsi="GHEA Grapalat"/>
                <w:lang w:val="en-US"/>
              </w:rPr>
            </w:pPr>
            <w:r>
              <w:rPr>
                <w:rFonts w:ascii="GHEA Grapalat" w:hAnsi="GHEA Grapalat"/>
              </w:rPr>
              <w:t>М. П.</w:t>
            </w:r>
          </w:p>
        </w:tc>
      </w:tr>
    </w:tbl>
    <w:p w14:paraId="6FE9324B" w14:textId="77777777" w:rsidR="007C5E6B" w:rsidRDefault="007C5E6B" w:rsidP="007C5E6B">
      <w:pPr>
        <w:widowControl w:val="0"/>
        <w:spacing w:after="160" w:line="360" w:lineRule="auto"/>
        <w:ind w:firstLine="709"/>
        <w:jc w:val="center"/>
        <w:rPr>
          <w:rFonts w:ascii="GHEA Grapalat" w:hAnsi="GHEA Grapalat"/>
          <w:b/>
        </w:rPr>
      </w:pPr>
    </w:p>
    <w:p w14:paraId="603B4ECC" w14:textId="77777777" w:rsidR="007C5E6B" w:rsidRDefault="007C5E6B" w:rsidP="007C5E6B">
      <w:pPr>
        <w:widowControl w:val="0"/>
        <w:spacing w:after="160" w:line="360" w:lineRule="auto"/>
        <w:ind w:firstLine="567"/>
        <w:jc w:val="both"/>
        <w:rPr>
          <w:rFonts w:ascii="GHEA Grapalat" w:hAnsi="GHEA Grapalat" w:cs="Sylfaen"/>
          <w:i/>
        </w:rPr>
      </w:pPr>
      <w:r>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E4AC325" w14:textId="77777777" w:rsidR="007C5E6B" w:rsidRDefault="007C5E6B" w:rsidP="007C5E6B">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752D56E1" w14:textId="77777777" w:rsidR="007C5E6B" w:rsidRDefault="007C5E6B" w:rsidP="007C5E6B">
      <w:pPr>
        <w:pStyle w:val="af4"/>
        <w:jc w:val="both"/>
        <w:rPr>
          <w:rFonts w:ascii="GHEA Grapalat" w:hAnsi="GHEA Grapalat"/>
          <w:sz w:val="20"/>
          <w:szCs w:val="20"/>
        </w:rPr>
      </w:pPr>
      <w:r>
        <w:rPr>
          <w:rFonts w:ascii="GHEA Grapalat" w:hAnsi="GHEA Grapalat"/>
          <w:i/>
          <w:sz w:val="20"/>
          <w:szCs w:val="20"/>
          <w:vertAlign w:val="superscript"/>
        </w:rPr>
        <w:t>25</w:t>
      </w:r>
      <w:r>
        <w:rPr>
          <w:rFonts w:ascii="GHEA Grapalat" w:hAnsi="GHEA Grapalat"/>
          <w:i/>
          <w:sz w:val="20"/>
          <w:szCs w:val="20"/>
        </w:rPr>
        <w:t xml:space="preserve"> Если Договор заключается на основании части 6 статьи 15 закона Республики Армения "О</w:t>
      </w:r>
      <w:r>
        <w:rPr>
          <w:rFonts w:ascii="Courier New" w:hAnsi="Courier New" w:cs="Courier New"/>
          <w:i/>
          <w:sz w:val="20"/>
          <w:szCs w:val="20"/>
          <w:lang w:val="en-US"/>
        </w:rPr>
        <w:t> </w:t>
      </w:r>
      <w:r>
        <w:rPr>
          <w:rFonts w:ascii="GHEA Grapalat" w:hAnsi="GHEA Grapalat"/>
          <w:i/>
          <w:sz w:val="20"/>
          <w:szCs w:val="20"/>
        </w:rPr>
        <w:t xml:space="preserve">закупках", и цена Договора не превышает </w:t>
      </w:r>
      <w:proofErr w:type="spellStart"/>
      <w:r>
        <w:rPr>
          <w:rFonts w:ascii="GHEA Grapalat" w:hAnsi="GHEA Grapalat"/>
          <w:i/>
          <w:sz w:val="20"/>
          <w:szCs w:val="20"/>
        </w:rPr>
        <w:t>двадцатипятикратный</w:t>
      </w:r>
      <w:proofErr w:type="spellEnd"/>
      <w:r>
        <w:rPr>
          <w:rFonts w:ascii="GHEA Grapalat" w:hAnsi="GHEA Grapalat"/>
          <w:i/>
          <w:sz w:val="20"/>
          <w:szCs w:val="20"/>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676AD9EA" w14:textId="77777777" w:rsidR="007C5E6B" w:rsidRDefault="007C5E6B" w:rsidP="007C5E6B">
      <w:pPr>
        <w:pStyle w:val="af4"/>
        <w:ind w:firstLine="708"/>
        <w:jc w:val="both"/>
        <w:rPr>
          <w:rFonts w:ascii="GHEA Grapalat" w:hAnsi="GHEA Grapalat"/>
          <w:i/>
          <w:sz w:val="20"/>
          <w:szCs w:val="20"/>
        </w:rPr>
      </w:pPr>
      <w:r>
        <w:rPr>
          <w:rFonts w:ascii="GHEA Grapalat" w:hAnsi="GHEA Grapalat"/>
          <w:i/>
          <w:sz w:val="20"/>
          <w:szCs w:val="20"/>
        </w:rPr>
        <w:t>Настоящий пункт исключается из Договора, если Договор не заключается на основании части 6 статьи 15 закона Республики Армения "О закупках".</w:t>
      </w:r>
    </w:p>
    <w:p w14:paraId="0936E0AB" w14:textId="77777777" w:rsidR="007C5E6B" w:rsidRDefault="007C5E6B" w:rsidP="007C5E6B">
      <w:pPr>
        <w:widowControl w:val="0"/>
        <w:autoSpaceDE w:val="0"/>
        <w:autoSpaceDN w:val="0"/>
        <w:adjustRightInd w:val="0"/>
        <w:spacing w:after="160" w:line="360" w:lineRule="auto"/>
        <w:rPr>
          <w:rFonts w:ascii="GHEA Grapalat" w:hAnsi="GHEA Grapalat" w:cs="TimesArmenianPSMT"/>
          <w:sz w:val="20"/>
          <w:szCs w:val="20"/>
        </w:rPr>
      </w:pPr>
      <w:r>
        <w:rPr>
          <w:rStyle w:val="ezkurwreuab5ozgtqnkl"/>
          <w:rFonts w:ascii="Cambria" w:hAnsi="Cambria" w:cs="Cambria"/>
          <w:i/>
          <w:sz w:val="20"/>
          <w:szCs w:val="20"/>
        </w:rPr>
        <w:t xml:space="preserve">       Срок</w:t>
      </w:r>
      <w:r>
        <w:rPr>
          <w:rStyle w:val="ezkurwreuab5ozgtqnkl"/>
          <w:i/>
          <w:sz w:val="20"/>
          <w:szCs w:val="20"/>
        </w:rPr>
        <w:t xml:space="preserve">, </w:t>
      </w:r>
      <w:r>
        <w:rPr>
          <w:rStyle w:val="ezkurwreuab5ozgtqnkl"/>
          <w:rFonts w:ascii="Cambria" w:hAnsi="Cambria" w:cs="Cambria"/>
          <w:i/>
          <w:sz w:val="20"/>
          <w:szCs w:val="20"/>
        </w:rPr>
        <w:t>установленный</w:t>
      </w:r>
      <w:r>
        <w:rPr>
          <w:i/>
          <w:sz w:val="20"/>
          <w:szCs w:val="20"/>
        </w:rPr>
        <w:t xml:space="preserve"> </w:t>
      </w:r>
      <w:r>
        <w:rPr>
          <w:rFonts w:ascii="Cambria" w:hAnsi="Cambria"/>
          <w:i/>
          <w:sz w:val="20"/>
          <w:szCs w:val="20"/>
        </w:rPr>
        <w:t xml:space="preserve">в </w:t>
      </w:r>
      <w:r>
        <w:rPr>
          <w:rStyle w:val="ezkurwreuab5ozgtqnkl"/>
          <w:i/>
          <w:sz w:val="20"/>
          <w:szCs w:val="20"/>
        </w:rPr>
        <w:t>5</w:t>
      </w:r>
      <w:r>
        <w:rPr>
          <w:rStyle w:val="ezkurwreuab5ozgtqnkl"/>
          <w:rFonts w:asciiTheme="minorHAnsi" w:hAnsiTheme="minorHAnsi"/>
          <w:i/>
          <w:sz w:val="20"/>
          <w:szCs w:val="20"/>
        </w:rPr>
        <w:t>-ом</w:t>
      </w:r>
      <w:r>
        <w:rPr>
          <w:i/>
          <w:sz w:val="20"/>
          <w:szCs w:val="20"/>
        </w:rPr>
        <w:t xml:space="preserve"> </w:t>
      </w:r>
      <w:r>
        <w:rPr>
          <w:rStyle w:val="ezkurwreuab5ozgtqnkl"/>
          <w:rFonts w:ascii="Cambria" w:hAnsi="Cambria" w:cs="Cambria"/>
          <w:i/>
          <w:sz w:val="20"/>
          <w:szCs w:val="20"/>
        </w:rPr>
        <w:t>предложении настоящего</w:t>
      </w:r>
      <w:r>
        <w:rPr>
          <w:i/>
          <w:sz w:val="20"/>
          <w:szCs w:val="20"/>
        </w:rPr>
        <w:t xml:space="preserve"> </w:t>
      </w:r>
      <w:r>
        <w:rPr>
          <w:rStyle w:val="ezkurwreuab5ozgtqnkl"/>
          <w:rFonts w:ascii="Cambria" w:hAnsi="Cambria" w:cs="Cambria"/>
          <w:i/>
          <w:sz w:val="20"/>
          <w:szCs w:val="20"/>
        </w:rPr>
        <w:t>пункта</w:t>
      </w:r>
      <w:r>
        <w:rPr>
          <w:i/>
          <w:sz w:val="20"/>
          <w:szCs w:val="20"/>
        </w:rPr>
        <w:t xml:space="preserve">, </w:t>
      </w:r>
      <w:r>
        <w:rPr>
          <w:rStyle w:val="ezkurwreuab5ozgtqnkl"/>
          <w:rFonts w:ascii="Cambria" w:hAnsi="Cambria" w:cs="Cambria"/>
          <w:i/>
          <w:sz w:val="20"/>
          <w:szCs w:val="20"/>
        </w:rPr>
        <w:t>не</w:t>
      </w:r>
      <w:r>
        <w:rPr>
          <w:i/>
          <w:sz w:val="20"/>
          <w:szCs w:val="20"/>
        </w:rPr>
        <w:t xml:space="preserve"> </w:t>
      </w:r>
      <w:r>
        <w:rPr>
          <w:rStyle w:val="ezkurwreuab5ozgtqnkl"/>
          <w:rFonts w:ascii="Cambria" w:hAnsi="Cambria" w:cs="Cambria"/>
          <w:i/>
          <w:sz w:val="20"/>
          <w:szCs w:val="20"/>
        </w:rPr>
        <w:t>может</w:t>
      </w:r>
      <w:r>
        <w:rPr>
          <w:rStyle w:val="ezkurwreuab5ozgtqnkl"/>
          <w:i/>
          <w:sz w:val="20"/>
          <w:szCs w:val="20"/>
        </w:rPr>
        <w:t xml:space="preserve"> </w:t>
      </w:r>
      <w:r>
        <w:rPr>
          <w:rStyle w:val="ezkurwreuab5ozgtqnkl"/>
          <w:rFonts w:ascii="Cambria" w:hAnsi="Cambria" w:cs="Cambria"/>
          <w:i/>
          <w:sz w:val="20"/>
          <w:szCs w:val="20"/>
        </w:rPr>
        <w:t>быть</w:t>
      </w:r>
      <w:r>
        <w:rPr>
          <w:rStyle w:val="ezkurwreuab5ozgtqnkl"/>
          <w:i/>
          <w:sz w:val="20"/>
          <w:szCs w:val="20"/>
        </w:rPr>
        <w:t xml:space="preserve"> </w:t>
      </w:r>
      <w:r>
        <w:rPr>
          <w:rStyle w:val="ezkurwreuab5ozgtqnkl"/>
          <w:rFonts w:ascii="Cambria" w:hAnsi="Cambria" w:cs="Cambria"/>
          <w:i/>
          <w:sz w:val="20"/>
          <w:szCs w:val="20"/>
        </w:rPr>
        <w:t>менее</w:t>
      </w:r>
      <w:r>
        <w:rPr>
          <w:i/>
          <w:sz w:val="20"/>
          <w:szCs w:val="20"/>
        </w:rPr>
        <w:t xml:space="preserve"> </w:t>
      </w:r>
      <w:r>
        <w:rPr>
          <w:rStyle w:val="ezkurwreuab5ozgtqnkl"/>
          <w:i/>
          <w:sz w:val="20"/>
          <w:szCs w:val="20"/>
        </w:rPr>
        <w:t>10</w:t>
      </w:r>
      <w:r>
        <w:rPr>
          <w:i/>
          <w:sz w:val="20"/>
          <w:szCs w:val="20"/>
        </w:rPr>
        <w:t xml:space="preserve"> </w:t>
      </w:r>
      <w:r>
        <w:rPr>
          <w:rStyle w:val="ezkurwreuab5ozgtqnkl"/>
          <w:rFonts w:ascii="Cambria" w:hAnsi="Cambria" w:cs="Cambria"/>
          <w:i/>
          <w:sz w:val="20"/>
          <w:szCs w:val="20"/>
        </w:rPr>
        <w:t>рабочих</w:t>
      </w:r>
      <w:r>
        <w:rPr>
          <w:i/>
          <w:sz w:val="20"/>
          <w:szCs w:val="20"/>
        </w:rPr>
        <w:t xml:space="preserve"> </w:t>
      </w:r>
      <w:r>
        <w:rPr>
          <w:rStyle w:val="ezkurwreuab5ozgtqnkl"/>
          <w:rFonts w:ascii="Cambria" w:hAnsi="Cambria" w:cs="Cambria"/>
          <w:i/>
          <w:sz w:val="20"/>
          <w:szCs w:val="20"/>
        </w:rPr>
        <w:t>дней</w:t>
      </w:r>
      <w:r>
        <w:rPr>
          <w:rStyle w:val="ezkurwreuab5ozgtqnkl"/>
          <w:rFonts w:ascii="Cambria" w:hAnsi="Cambria" w:cs="Cambria"/>
          <w:i/>
          <w:sz w:val="20"/>
          <w:szCs w:val="20"/>
          <w:lang w:val="hy-AM"/>
        </w:rPr>
        <w:t>.</w:t>
      </w:r>
    </w:p>
    <w:p w14:paraId="13AF9925" w14:textId="77777777" w:rsidR="00750B58" w:rsidRDefault="007C5E6B" w:rsidP="007C5E6B">
      <w:pPr>
        <w:rPr>
          <w:rFonts w:ascii="GHEA Grapalat" w:hAnsi="GHEA Grapalat"/>
        </w:rPr>
        <w:sectPr w:rsidR="00750B58">
          <w:footnotePr>
            <w:pos w:val="beneathText"/>
          </w:footnotePr>
          <w:pgSz w:w="11907" w:h="16840"/>
          <w:pgMar w:top="1134" w:right="1418" w:bottom="1560" w:left="1418" w:header="561" w:footer="561" w:gutter="0"/>
          <w:cols w:space="720"/>
        </w:sectPr>
      </w:pPr>
      <w:r>
        <w:rPr>
          <w:rFonts w:ascii="GHEA Grapalat" w:hAnsi="GHEA Grapalat"/>
        </w:rPr>
        <w:br w:type="page"/>
      </w:r>
      <w:r>
        <w:rPr>
          <w:rFonts w:ascii="GHEA Grapalat" w:hAnsi="GHEA Grapalat"/>
        </w:rPr>
        <w:lastRenderedPageBreak/>
        <w:t>--</w:t>
      </w:r>
    </w:p>
    <w:p w14:paraId="1955C0DD" w14:textId="3ED5306D" w:rsidR="007C5E6B" w:rsidRDefault="007C5E6B" w:rsidP="007C5E6B">
      <w:pPr>
        <w:rPr>
          <w:rFonts w:ascii="GHEA Grapalat" w:hAnsi="GHEA Grapalat"/>
        </w:rPr>
      </w:pPr>
    </w:p>
    <w:p w14:paraId="09D48F5E" w14:textId="77777777" w:rsidR="007C5E6B" w:rsidRDefault="007C5E6B" w:rsidP="007C5E6B">
      <w:pPr>
        <w:widowControl w:val="0"/>
        <w:spacing w:after="160" w:line="360" w:lineRule="auto"/>
        <w:jc w:val="right"/>
        <w:rPr>
          <w:rFonts w:ascii="GHEA Grapalat" w:hAnsi="GHEA Grapalat"/>
          <w:i/>
        </w:rPr>
      </w:pPr>
      <w:r>
        <w:rPr>
          <w:rFonts w:ascii="GHEA Grapalat" w:hAnsi="GHEA Grapalat"/>
          <w:i/>
        </w:rPr>
        <w:t>Приложение № 1</w:t>
      </w:r>
    </w:p>
    <w:p w14:paraId="3A8CBBA7" w14:textId="77777777" w:rsidR="007C5E6B" w:rsidRDefault="007C5E6B" w:rsidP="007C5E6B">
      <w:pPr>
        <w:widowControl w:val="0"/>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4407B97A" w14:textId="77777777" w:rsidR="007C5E6B" w:rsidRDefault="007C5E6B" w:rsidP="007C5E6B">
      <w:pPr>
        <w:widowControl w:val="0"/>
        <w:spacing w:after="160" w:line="360" w:lineRule="auto"/>
        <w:jc w:val="center"/>
        <w:rPr>
          <w:rFonts w:ascii="GHEA Grapalat" w:hAnsi="GHEA Grapalat"/>
        </w:rPr>
      </w:pPr>
    </w:p>
    <w:p w14:paraId="776365EB" w14:textId="77777777" w:rsidR="007C5E6B" w:rsidRDefault="007C5E6B" w:rsidP="007C5E6B">
      <w:pPr>
        <w:widowControl w:val="0"/>
        <w:spacing w:after="160" w:line="360" w:lineRule="auto"/>
        <w:jc w:val="center"/>
        <w:rPr>
          <w:rFonts w:ascii="GHEA Grapalat" w:hAnsi="GHEA Grapalat"/>
        </w:rPr>
      </w:pPr>
      <w:r>
        <w:rPr>
          <w:rFonts w:ascii="GHEA Grapalat" w:hAnsi="GHEA Grapalat"/>
        </w:rPr>
        <w:t>ТЕХНИЧЕСКАЯ ХАРАКТЕРИСТИКА-ГРАФИК ЗАКУПКИ</w:t>
      </w:r>
      <w:r>
        <w:rPr>
          <w:rStyle w:val="af6"/>
          <w:rFonts w:ascii="GHEA Grapalat" w:hAnsi="GHEA Grapalat"/>
        </w:rPr>
        <w:footnoteReference w:customMarkFollows="1" w:id="19"/>
        <w:t>*</w:t>
      </w:r>
    </w:p>
    <w:p w14:paraId="3B49D817" w14:textId="77777777" w:rsidR="007C5E6B" w:rsidRDefault="007C5E6B" w:rsidP="007C5E6B">
      <w:pPr>
        <w:widowControl w:val="0"/>
        <w:spacing w:after="160" w:line="360" w:lineRule="auto"/>
        <w:jc w:val="right"/>
        <w:rPr>
          <w:rFonts w:ascii="GHEA Grapalat" w:hAnsi="GHEA Grapalat"/>
        </w:rPr>
      </w:pPr>
      <w:r>
        <w:rPr>
          <w:rFonts w:ascii="GHEA Grapalat" w:hAnsi="GHEA Grapalat"/>
        </w:rPr>
        <w:t>драмов РА</w:t>
      </w:r>
    </w:p>
    <w:tbl>
      <w:tblPr>
        <w:tblW w:w="12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2143"/>
        <w:gridCol w:w="1829"/>
        <w:gridCol w:w="1351"/>
        <w:gridCol w:w="1559"/>
        <w:gridCol w:w="945"/>
        <w:gridCol w:w="1066"/>
        <w:gridCol w:w="1699"/>
      </w:tblGrid>
      <w:tr w:rsidR="007C5E6B" w14:paraId="13BD8F38" w14:textId="77777777" w:rsidTr="00750B58">
        <w:trPr>
          <w:trHeight w:val="407"/>
          <w:jc w:val="center"/>
        </w:trPr>
        <w:tc>
          <w:tcPr>
            <w:tcW w:w="12755" w:type="dxa"/>
            <w:gridSpan w:val="8"/>
            <w:tcBorders>
              <w:top w:val="single" w:sz="4" w:space="0" w:color="auto"/>
              <w:left w:val="single" w:sz="4" w:space="0" w:color="auto"/>
              <w:bottom w:val="single" w:sz="4" w:space="0" w:color="auto"/>
              <w:right w:val="single" w:sz="4" w:space="0" w:color="auto"/>
            </w:tcBorders>
            <w:hideMark/>
          </w:tcPr>
          <w:p w14:paraId="1AF3BD9A" w14:textId="77777777" w:rsidR="007C5E6B" w:rsidRDefault="007C5E6B">
            <w:pPr>
              <w:widowControl w:val="0"/>
              <w:spacing w:after="120"/>
              <w:jc w:val="center"/>
              <w:rPr>
                <w:rFonts w:ascii="GHEA Grapalat" w:hAnsi="GHEA Grapalat"/>
                <w:sz w:val="20"/>
              </w:rPr>
            </w:pPr>
            <w:r>
              <w:rPr>
                <w:rFonts w:ascii="GHEA Grapalat" w:hAnsi="GHEA Grapalat"/>
                <w:sz w:val="20"/>
              </w:rPr>
              <w:t>Услуги</w:t>
            </w:r>
          </w:p>
        </w:tc>
      </w:tr>
      <w:tr w:rsidR="00750B58" w14:paraId="6400F124" w14:textId="77777777" w:rsidTr="00750B58">
        <w:trPr>
          <w:trHeight w:val="238"/>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14:paraId="6A2C1BC0" w14:textId="77777777" w:rsidR="007C5E6B" w:rsidRDefault="007C5E6B">
            <w:pPr>
              <w:widowControl w:val="0"/>
              <w:spacing w:after="120"/>
              <w:jc w:val="center"/>
              <w:rPr>
                <w:rFonts w:ascii="GHEA Grapalat" w:hAnsi="GHEA Grapalat"/>
                <w:sz w:val="20"/>
              </w:rPr>
            </w:pPr>
            <w:r>
              <w:rPr>
                <w:rFonts w:ascii="GHEA Grapalat" w:hAnsi="GHEA Grapalat"/>
                <w:sz w:val="20"/>
              </w:rPr>
              <w:t>номер предусмотренного приглашением лота</w:t>
            </w:r>
          </w:p>
        </w:tc>
        <w:tc>
          <w:tcPr>
            <w:tcW w:w="2143" w:type="dxa"/>
            <w:vMerge w:val="restart"/>
            <w:tcBorders>
              <w:top w:val="single" w:sz="4" w:space="0" w:color="auto"/>
              <w:left w:val="single" w:sz="4" w:space="0" w:color="auto"/>
              <w:bottom w:val="single" w:sz="4" w:space="0" w:color="auto"/>
              <w:right w:val="single" w:sz="4" w:space="0" w:color="auto"/>
            </w:tcBorders>
            <w:vAlign w:val="center"/>
            <w:hideMark/>
          </w:tcPr>
          <w:p w14:paraId="39318EBC" w14:textId="77777777" w:rsidR="007C5E6B" w:rsidRDefault="007C5E6B">
            <w:pPr>
              <w:widowControl w:val="0"/>
              <w:spacing w:after="120"/>
              <w:jc w:val="center"/>
              <w:rPr>
                <w:rFonts w:ascii="GHEA Grapalat" w:hAnsi="GHEA Grapalat"/>
                <w:sz w:val="20"/>
              </w:rPr>
            </w:pPr>
            <w:r>
              <w:rPr>
                <w:rFonts w:ascii="GHEA Grapalat" w:hAnsi="GHEA Grapalat"/>
                <w:sz w:val="20"/>
              </w:rPr>
              <w:t>промежуточный код, предусмотренный планом закупок по классификации ЕЗК (CPV)</w:t>
            </w:r>
          </w:p>
        </w:tc>
        <w:tc>
          <w:tcPr>
            <w:tcW w:w="1829" w:type="dxa"/>
            <w:vMerge w:val="restart"/>
            <w:tcBorders>
              <w:top w:val="single" w:sz="4" w:space="0" w:color="auto"/>
              <w:left w:val="single" w:sz="4" w:space="0" w:color="auto"/>
              <w:bottom w:val="single" w:sz="4" w:space="0" w:color="auto"/>
              <w:right w:val="single" w:sz="4" w:space="0" w:color="auto"/>
            </w:tcBorders>
            <w:vAlign w:val="center"/>
            <w:hideMark/>
          </w:tcPr>
          <w:p w14:paraId="3D3D910C" w14:textId="77777777" w:rsidR="007C5E6B" w:rsidRDefault="007C5E6B">
            <w:pPr>
              <w:widowControl w:val="0"/>
              <w:spacing w:after="120"/>
              <w:jc w:val="center"/>
              <w:rPr>
                <w:rFonts w:ascii="GHEA Grapalat" w:hAnsi="GHEA Grapalat"/>
                <w:sz w:val="20"/>
              </w:rPr>
            </w:pPr>
            <w:r>
              <w:rPr>
                <w:rFonts w:ascii="GHEA Grapalat" w:hAnsi="GHEA Grapalat"/>
                <w:sz w:val="20"/>
              </w:rPr>
              <w:t>техническая характеристика</w:t>
            </w:r>
          </w:p>
        </w:tc>
        <w:tc>
          <w:tcPr>
            <w:tcW w:w="1351" w:type="dxa"/>
            <w:vMerge w:val="restart"/>
            <w:tcBorders>
              <w:top w:val="single" w:sz="4" w:space="0" w:color="auto"/>
              <w:left w:val="single" w:sz="4" w:space="0" w:color="auto"/>
              <w:bottom w:val="single" w:sz="4" w:space="0" w:color="auto"/>
              <w:right w:val="single" w:sz="4" w:space="0" w:color="auto"/>
            </w:tcBorders>
            <w:vAlign w:val="center"/>
            <w:hideMark/>
          </w:tcPr>
          <w:p w14:paraId="7DF24F86" w14:textId="77777777" w:rsidR="007C5E6B" w:rsidRDefault="007C5E6B">
            <w:pPr>
              <w:widowControl w:val="0"/>
              <w:spacing w:after="120"/>
              <w:jc w:val="center"/>
              <w:rPr>
                <w:rFonts w:ascii="GHEA Grapalat" w:hAnsi="GHEA Grapalat"/>
                <w:sz w:val="20"/>
              </w:rPr>
            </w:pPr>
            <w:r>
              <w:rPr>
                <w:rFonts w:ascii="GHEA Grapalat" w:hAnsi="GHEA Grapalat"/>
                <w:sz w:val="20"/>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3E1C389" w14:textId="77777777" w:rsidR="007C5E6B" w:rsidRDefault="007C5E6B">
            <w:pPr>
              <w:widowControl w:val="0"/>
              <w:spacing w:after="120"/>
              <w:jc w:val="center"/>
              <w:rPr>
                <w:rFonts w:ascii="GHEA Grapalat" w:hAnsi="GHEA Grapalat"/>
                <w:sz w:val="20"/>
              </w:rPr>
            </w:pPr>
            <w:r>
              <w:rPr>
                <w:rFonts w:ascii="GHEA Grapalat" w:hAnsi="GHEA Grapalat"/>
                <w:sz w:val="20"/>
              </w:rPr>
              <w:t>общая цена/драмов РА</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1717425A" w14:textId="77777777" w:rsidR="007C5E6B" w:rsidRDefault="007C5E6B">
            <w:pPr>
              <w:widowControl w:val="0"/>
              <w:spacing w:after="120"/>
              <w:jc w:val="center"/>
              <w:rPr>
                <w:rFonts w:ascii="GHEA Grapalat" w:hAnsi="GHEA Grapalat"/>
                <w:sz w:val="20"/>
              </w:rPr>
            </w:pPr>
            <w:r>
              <w:rPr>
                <w:rFonts w:ascii="GHEA Grapalat" w:hAnsi="GHEA Grapalat"/>
                <w:sz w:val="20"/>
              </w:rPr>
              <w:t>общий объем</w:t>
            </w:r>
          </w:p>
        </w:tc>
        <w:tc>
          <w:tcPr>
            <w:tcW w:w="2762" w:type="dxa"/>
            <w:gridSpan w:val="2"/>
            <w:tcBorders>
              <w:top w:val="single" w:sz="4" w:space="0" w:color="auto"/>
              <w:left w:val="single" w:sz="4" w:space="0" w:color="auto"/>
              <w:bottom w:val="single" w:sz="4" w:space="0" w:color="auto"/>
              <w:right w:val="single" w:sz="4" w:space="0" w:color="auto"/>
            </w:tcBorders>
            <w:vAlign w:val="center"/>
            <w:hideMark/>
          </w:tcPr>
          <w:p w14:paraId="72593987" w14:textId="77777777" w:rsidR="007C5E6B" w:rsidRDefault="007C5E6B">
            <w:pPr>
              <w:widowControl w:val="0"/>
              <w:spacing w:after="120"/>
              <w:jc w:val="center"/>
              <w:rPr>
                <w:rFonts w:ascii="GHEA Grapalat" w:hAnsi="GHEA Grapalat"/>
                <w:sz w:val="20"/>
              </w:rPr>
            </w:pPr>
            <w:r>
              <w:rPr>
                <w:rFonts w:ascii="GHEA Grapalat" w:hAnsi="GHEA Grapalat"/>
                <w:sz w:val="20"/>
              </w:rPr>
              <w:t>предоставления</w:t>
            </w:r>
          </w:p>
        </w:tc>
      </w:tr>
      <w:tr w:rsidR="00750B58" w14:paraId="60D886F0" w14:textId="77777777" w:rsidTr="00750B58">
        <w:trPr>
          <w:trHeight w:val="4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FF116" w14:textId="77777777" w:rsidR="007C5E6B" w:rsidRDefault="007C5E6B">
            <w:pPr>
              <w:rPr>
                <w:rFonts w:ascii="GHEA Grapalat" w:hAnsi="GHEA Grapalat"/>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087E6" w14:textId="77777777" w:rsidR="007C5E6B" w:rsidRDefault="007C5E6B">
            <w:pPr>
              <w:rPr>
                <w:rFonts w:ascii="GHEA Grapalat" w:hAnsi="GHEA Grapalat"/>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A5128" w14:textId="77777777" w:rsidR="007C5E6B" w:rsidRDefault="007C5E6B">
            <w:pPr>
              <w:rPr>
                <w:rFonts w:ascii="GHEA Grapalat" w:hAnsi="GHEA Grapalat"/>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F833C4" w14:textId="77777777" w:rsidR="007C5E6B" w:rsidRDefault="007C5E6B">
            <w:pPr>
              <w:rPr>
                <w:rFonts w:ascii="GHEA Grapalat" w:hAnsi="GHEA Grapalat"/>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69D93" w14:textId="77777777" w:rsidR="007C5E6B" w:rsidRDefault="007C5E6B">
            <w:pPr>
              <w:rPr>
                <w:rFonts w:ascii="GHEA Grapalat" w:hAnsi="GHEA Grapalat"/>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7F328" w14:textId="77777777" w:rsidR="007C5E6B" w:rsidRDefault="007C5E6B">
            <w:pPr>
              <w:rPr>
                <w:rFonts w:ascii="GHEA Grapalat" w:hAnsi="GHEA Grapalat"/>
                <w:sz w:val="20"/>
              </w:rPr>
            </w:pPr>
          </w:p>
        </w:tc>
        <w:tc>
          <w:tcPr>
            <w:tcW w:w="1066" w:type="dxa"/>
            <w:tcBorders>
              <w:top w:val="single" w:sz="4" w:space="0" w:color="auto"/>
              <w:left w:val="single" w:sz="4" w:space="0" w:color="auto"/>
              <w:bottom w:val="single" w:sz="4" w:space="0" w:color="auto"/>
              <w:right w:val="single" w:sz="4" w:space="0" w:color="auto"/>
            </w:tcBorders>
            <w:vAlign w:val="center"/>
            <w:hideMark/>
          </w:tcPr>
          <w:p w14:paraId="0E782ECF" w14:textId="77777777" w:rsidR="007C5E6B" w:rsidRDefault="007C5E6B">
            <w:pPr>
              <w:widowControl w:val="0"/>
              <w:spacing w:after="120"/>
              <w:jc w:val="center"/>
              <w:rPr>
                <w:rFonts w:ascii="GHEA Grapalat" w:hAnsi="GHEA Grapalat"/>
                <w:sz w:val="20"/>
              </w:rPr>
            </w:pPr>
            <w:r>
              <w:rPr>
                <w:rFonts w:ascii="GHEA Grapalat" w:hAnsi="GHEA Grapalat"/>
                <w:sz w:val="20"/>
              </w:rPr>
              <w:t>адрес</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3A8768B" w14:textId="77777777" w:rsidR="007C5E6B" w:rsidRDefault="007C5E6B">
            <w:pPr>
              <w:widowControl w:val="0"/>
              <w:spacing w:after="120"/>
              <w:jc w:val="center"/>
              <w:rPr>
                <w:rFonts w:ascii="GHEA Grapalat" w:hAnsi="GHEA Grapalat"/>
                <w:sz w:val="20"/>
                <w:lang w:val="en-US"/>
              </w:rPr>
            </w:pPr>
            <w:r>
              <w:rPr>
                <w:rFonts w:ascii="GHEA Grapalat" w:hAnsi="GHEA Grapalat"/>
                <w:sz w:val="20"/>
              </w:rPr>
              <w:t>срок</w:t>
            </w:r>
            <w:r>
              <w:rPr>
                <w:rStyle w:val="af6"/>
                <w:rFonts w:ascii="GHEA Grapalat" w:hAnsi="GHEA Grapalat"/>
                <w:sz w:val="20"/>
              </w:rPr>
              <w:footnoteReference w:customMarkFollows="1" w:id="20"/>
              <w:t>**</w:t>
            </w:r>
          </w:p>
        </w:tc>
      </w:tr>
      <w:tr w:rsidR="00750B58" w:rsidRPr="00867687" w14:paraId="5EA32897" w14:textId="77777777" w:rsidTr="00BB6C05">
        <w:trPr>
          <w:trHeight w:val="267"/>
          <w:jc w:val="center"/>
        </w:trPr>
        <w:tc>
          <w:tcPr>
            <w:tcW w:w="2163" w:type="dxa"/>
            <w:tcBorders>
              <w:top w:val="single" w:sz="4" w:space="0" w:color="auto"/>
              <w:left w:val="single" w:sz="4" w:space="0" w:color="auto"/>
              <w:bottom w:val="single" w:sz="4" w:space="0" w:color="auto"/>
              <w:right w:val="single" w:sz="4" w:space="0" w:color="auto"/>
            </w:tcBorders>
            <w:vAlign w:val="center"/>
          </w:tcPr>
          <w:p w14:paraId="6DBD9A39" w14:textId="67C11D16" w:rsidR="00867687" w:rsidRDefault="00867687" w:rsidP="00BB6C05">
            <w:pPr>
              <w:widowControl w:val="0"/>
              <w:spacing w:after="120"/>
              <w:jc w:val="center"/>
              <w:rPr>
                <w:rFonts w:ascii="GHEA Grapalat" w:hAnsi="GHEA Grapalat"/>
                <w:sz w:val="20"/>
              </w:rPr>
            </w:pPr>
            <w:r>
              <w:rPr>
                <w:rFonts w:ascii="GHEA Grapalat" w:hAnsi="GHEA Grapalat"/>
                <w:sz w:val="20"/>
                <w:lang w:val="hy-AM"/>
              </w:rPr>
              <w:t>1</w:t>
            </w:r>
          </w:p>
        </w:tc>
        <w:tc>
          <w:tcPr>
            <w:tcW w:w="2143" w:type="dxa"/>
            <w:tcBorders>
              <w:top w:val="single" w:sz="4" w:space="0" w:color="auto"/>
              <w:left w:val="single" w:sz="4" w:space="0" w:color="auto"/>
              <w:bottom w:val="single" w:sz="4" w:space="0" w:color="auto"/>
              <w:right w:val="single" w:sz="4" w:space="0" w:color="auto"/>
            </w:tcBorders>
            <w:vAlign w:val="center"/>
          </w:tcPr>
          <w:p w14:paraId="7685CFCC" w14:textId="1612C971" w:rsidR="00867687" w:rsidRPr="000C5F36" w:rsidRDefault="00867687" w:rsidP="00BB6C05">
            <w:pPr>
              <w:jc w:val="center"/>
              <w:rPr>
                <w:rFonts w:ascii="GHEA Grapalat" w:hAnsi="GHEA Grapalat" w:cs="Calibri"/>
                <w:sz w:val="20"/>
                <w:szCs w:val="20"/>
                <w:lang w:val="hy-AM"/>
              </w:rPr>
            </w:pPr>
            <w:r>
              <w:rPr>
                <w:rFonts w:ascii="GHEA Grapalat" w:hAnsi="GHEA Grapalat" w:cs="Calibri"/>
                <w:sz w:val="20"/>
                <w:szCs w:val="20"/>
              </w:rPr>
              <w:t>71351540</w:t>
            </w:r>
          </w:p>
          <w:p w14:paraId="1DD27246" w14:textId="77777777" w:rsidR="00867687" w:rsidRDefault="00867687" w:rsidP="00BB6C05">
            <w:pPr>
              <w:widowControl w:val="0"/>
              <w:spacing w:after="120"/>
              <w:jc w:val="center"/>
              <w:rPr>
                <w:rFonts w:ascii="GHEA Grapalat" w:hAnsi="GHEA Grapalat"/>
                <w:sz w:val="20"/>
              </w:rPr>
            </w:pPr>
          </w:p>
        </w:tc>
        <w:tc>
          <w:tcPr>
            <w:tcW w:w="1829" w:type="dxa"/>
            <w:tcBorders>
              <w:top w:val="single" w:sz="4" w:space="0" w:color="auto"/>
              <w:left w:val="single" w:sz="4" w:space="0" w:color="auto"/>
              <w:bottom w:val="single" w:sz="4" w:space="0" w:color="auto"/>
              <w:right w:val="single" w:sz="4" w:space="0" w:color="auto"/>
            </w:tcBorders>
            <w:vAlign w:val="center"/>
          </w:tcPr>
          <w:p w14:paraId="06831DC0" w14:textId="77777777" w:rsidR="00867687" w:rsidRPr="00867687" w:rsidRDefault="00867687" w:rsidP="00BB6C05">
            <w:pPr>
              <w:widowControl w:val="0"/>
              <w:spacing w:after="120"/>
              <w:jc w:val="center"/>
              <w:rPr>
                <w:rFonts w:ascii="GHEA Grapalat" w:hAnsi="GHEA Grapalat"/>
                <w:sz w:val="20"/>
              </w:rPr>
            </w:pPr>
            <w:r w:rsidRPr="00867687">
              <w:rPr>
                <w:rFonts w:ascii="GHEA Grapalat" w:hAnsi="GHEA Grapalat"/>
                <w:sz w:val="20"/>
              </w:rPr>
              <w:t>См. Приложение</w:t>
            </w:r>
          </w:p>
          <w:p w14:paraId="2D769AC2" w14:textId="6F18FBDB" w:rsidR="00867687" w:rsidRDefault="00867687" w:rsidP="00BB6C05">
            <w:pPr>
              <w:widowControl w:val="0"/>
              <w:spacing w:after="120"/>
              <w:jc w:val="center"/>
              <w:rPr>
                <w:rFonts w:ascii="GHEA Grapalat" w:hAnsi="GHEA Grapalat"/>
                <w:sz w:val="20"/>
              </w:rPr>
            </w:pPr>
            <w:r w:rsidRPr="00867687">
              <w:rPr>
                <w:rFonts w:ascii="GHEA Grapalat" w:hAnsi="GHEA Grapalat"/>
                <w:sz w:val="20"/>
              </w:rPr>
              <w:t>1</w:t>
            </w:r>
            <w:r w:rsidRPr="00867687">
              <w:rPr>
                <w:rFonts w:ascii="Cambria Math" w:hAnsi="Cambria Math" w:cs="Cambria Math"/>
                <w:sz w:val="20"/>
              </w:rPr>
              <w:t>․</w:t>
            </w:r>
            <w:r w:rsidRPr="00867687">
              <w:rPr>
                <w:rFonts w:ascii="GHEA Grapalat" w:hAnsi="GHEA Grapalat"/>
                <w:sz w:val="20"/>
              </w:rPr>
              <w:t>1</w:t>
            </w:r>
          </w:p>
        </w:tc>
        <w:tc>
          <w:tcPr>
            <w:tcW w:w="1351" w:type="dxa"/>
            <w:tcBorders>
              <w:top w:val="single" w:sz="4" w:space="0" w:color="auto"/>
              <w:left w:val="single" w:sz="4" w:space="0" w:color="auto"/>
              <w:bottom w:val="single" w:sz="4" w:space="0" w:color="auto"/>
              <w:right w:val="single" w:sz="4" w:space="0" w:color="auto"/>
            </w:tcBorders>
            <w:vAlign w:val="center"/>
          </w:tcPr>
          <w:p w14:paraId="3A1BC836" w14:textId="76CB75CE" w:rsidR="00867687" w:rsidRDefault="00867687" w:rsidP="00BB6C05">
            <w:pPr>
              <w:widowControl w:val="0"/>
              <w:spacing w:after="120"/>
              <w:jc w:val="center"/>
              <w:rPr>
                <w:rFonts w:ascii="GHEA Grapalat" w:hAnsi="GHEA Grapalat"/>
                <w:sz w:val="20"/>
              </w:rPr>
            </w:pPr>
            <w:r w:rsidRPr="00867687">
              <w:rPr>
                <w:rFonts w:ascii="GHEA Grapalat" w:hAnsi="GHEA Grapalat"/>
                <w:sz w:val="20"/>
              </w:rPr>
              <w:t>драм</w:t>
            </w:r>
          </w:p>
        </w:tc>
        <w:tc>
          <w:tcPr>
            <w:tcW w:w="1559" w:type="dxa"/>
            <w:tcBorders>
              <w:top w:val="single" w:sz="4" w:space="0" w:color="auto"/>
              <w:left w:val="single" w:sz="4" w:space="0" w:color="auto"/>
              <w:bottom w:val="single" w:sz="4" w:space="0" w:color="auto"/>
              <w:right w:val="single" w:sz="4" w:space="0" w:color="auto"/>
            </w:tcBorders>
            <w:vAlign w:val="center"/>
          </w:tcPr>
          <w:p w14:paraId="56DCA13F" w14:textId="77777777" w:rsidR="00867687" w:rsidRDefault="00867687" w:rsidP="00BB6C05">
            <w:pPr>
              <w:widowControl w:val="0"/>
              <w:spacing w:after="120"/>
              <w:jc w:val="center"/>
              <w:rPr>
                <w:rFonts w:ascii="GHEA Grapalat" w:hAnsi="GHEA Grapalat"/>
                <w:sz w:val="20"/>
              </w:rPr>
            </w:pPr>
          </w:p>
        </w:tc>
        <w:tc>
          <w:tcPr>
            <w:tcW w:w="945" w:type="dxa"/>
            <w:tcBorders>
              <w:top w:val="single" w:sz="4" w:space="0" w:color="auto"/>
              <w:left w:val="single" w:sz="4" w:space="0" w:color="auto"/>
              <w:bottom w:val="single" w:sz="4" w:space="0" w:color="auto"/>
              <w:right w:val="single" w:sz="4" w:space="0" w:color="auto"/>
            </w:tcBorders>
            <w:vAlign w:val="center"/>
          </w:tcPr>
          <w:p w14:paraId="6922E1B9" w14:textId="767369C7" w:rsidR="00867687" w:rsidRPr="00002479" w:rsidRDefault="00867687" w:rsidP="00BB6C05">
            <w:pPr>
              <w:widowControl w:val="0"/>
              <w:spacing w:after="120"/>
              <w:jc w:val="center"/>
              <w:rPr>
                <w:rFonts w:ascii="GHEA Grapalat" w:hAnsi="GHEA Grapalat"/>
                <w:sz w:val="20"/>
                <w:szCs w:val="20"/>
                <w:lang w:val="en-US"/>
              </w:rPr>
            </w:pPr>
            <w:r w:rsidRPr="00002479">
              <w:rPr>
                <w:rFonts w:ascii="GHEA Grapalat" w:hAnsi="GHEA Grapalat"/>
                <w:sz w:val="20"/>
                <w:szCs w:val="20"/>
                <w:lang w:val="en-US"/>
              </w:rPr>
              <w:t>1</w:t>
            </w:r>
          </w:p>
        </w:tc>
        <w:tc>
          <w:tcPr>
            <w:tcW w:w="1066" w:type="dxa"/>
            <w:tcBorders>
              <w:top w:val="single" w:sz="4" w:space="0" w:color="auto"/>
              <w:left w:val="single" w:sz="4" w:space="0" w:color="auto"/>
              <w:bottom w:val="single" w:sz="4" w:space="0" w:color="auto"/>
              <w:right w:val="single" w:sz="4" w:space="0" w:color="auto"/>
            </w:tcBorders>
            <w:vAlign w:val="center"/>
          </w:tcPr>
          <w:p w14:paraId="7A3A6F5D" w14:textId="7645599D" w:rsidR="00867687" w:rsidRPr="00002479" w:rsidRDefault="00867687" w:rsidP="00BB6C05">
            <w:pPr>
              <w:widowControl w:val="0"/>
              <w:spacing w:after="120"/>
              <w:jc w:val="center"/>
              <w:rPr>
                <w:rFonts w:ascii="GHEA Grapalat" w:hAnsi="GHEA Grapalat"/>
                <w:sz w:val="20"/>
                <w:szCs w:val="20"/>
              </w:rPr>
            </w:pPr>
            <w:r w:rsidRPr="00002479">
              <w:rPr>
                <w:rStyle w:val="anegp0gi0b9av8jahpyh"/>
                <w:rFonts w:ascii="GHEA Grapalat" w:hAnsi="GHEA Grapalat"/>
                <w:sz w:val="20"/>
                <w:szCs w:val="20"/>
              </w:rPr>
              <w:t>г.</w:t>
            </w:r>
            <w:r w:rsidRPr="00002479">
              <w:rPr>
                <w:rFonts w:ascii="GHEA Grapalat" w:hAnsi="GHEA Grapalat"/>
                <w:sz w:val="20"/>
                <w:szCs w:val="20"/>
              </w:rPr>
              <w:t xml:space="preserve"> </w:t>
            </w:r>
            <w:proofErr w:type="spellStart"/>
            <w:r w:rsidR="00002479" w:rsidRPr="00002479">
              <w:rPr>
                <w:rFonts w:ascii="GHEA Grapalat" w:hAnsi="GHEA Grapalat"/>
                <w:sz w:val="20"/>
                <w:szCs w:val="20"/>
              </w:rPr>
              <w:t>Гюмриб</w:t>
            </w:r>
            <w:proofErr w:type="spellEnd"/>
            <w:r w:rsidR="00002479" w:rsidRPr="00002479">
              <w:rPr>
                <w:rFonts w:ascii="GHEA Grapalat" w:hAnsi="GHEA Grapalat"/>
                <w:sz w:val="20"/>
                <w:szCs w:val="20"/>
              </w:rPr>
              <w:t xml:space="preserve"> Гукасян </w:t>
            </w:r>
            <w:r w:rsidR="00002479" w:rsidRPr="00002479">
              <w:rPr>
                <w:rFonts w:ascii="GHEA Grapalat" w:hAnsi="GHEA Grapalat"/>
                <w:sz w:val="20"/>
                <w:szCs w:val="20"/>
              </w:rPr>
              <w:lastRenderedPageBreak/>
              <w:t>30</w:t>
            </w:r>
          </w:p>
        </w:tc>
        <w:tc>
          <w:tcPr>
            <w:tcW w:w="1696" w:type="dxa"/>
            <w:tcBorders>
              <w:top w:val="single" w:sz="4" w:space="0" w:color="auto"/>
              <w:left w:val="single" w:sz="4" w:space="0" w:color="auto"/>
              <w:bottom w:val="single" w:sz="4" w:space="0" w:color="auto"/>
              <w:right w:val="single" w:sz="4" w:space="0" w:color="auto"/>
            </w:tcBorders>
            <w:vAlign w:val="center"/>
          </w:tcPr>
          <w:p w14:paraId="2ECF37F9" w14:textId="709F51E4" w:rsidR="00867687" w:rsidRPr="00002479" w:rsidRDefault="00867687" w:rsidP="00BB6C05">
            <w:pPr>
              <w:widowControl w:val="0"/>
              <w:spacing w:after="120"/>
              <w:jc w:val="center"/>
              <w:rPr>
                <w:rFonts w:ascii="GHEA Grapalat" w:hAnsi="GHEA Grapalat"/>
                <w:sz w:val="20"/>
                <w:szCs w:val="20"/>
              </w:rPr>
            </w:pPr>
            <w:r w:rsidRPr="00002479">
              <w:rPr>
                <w:rStyle w:val="anegp0gi0b9av8jahpyh"/>
                <w:rFonts w:ascii="GHEA Grapalat" w:hAnsi="GHEA Grapalat"/>
                <w:sz w:val="20"/>
                <w:szCs w:val="20"/>
              </w:rPr>
              <w:lastRenderedPageBreak/>
              <w:t>до</w:t>
            </w:r>
            <w:r w:rsidRPr="00002479">
              <w:rPr>
                <w:rFonts w:ascii="GHEA Grapalat" w:hAnsi="GHEA Grapalat"/>
                <w:sz w:val="20"/>
                <w:szCs w:val="20"/>
              </w:rPr>
              <w:t xml:space="preserve"> </w:t>
            </w:r>
            <w:r w:rsidRPr="00002479">
              <w:rPr>
                <w:rStyle w:val="anegp0gi0b9av8jahpyh"/>
                <w:rFonts w:ascii="GHEA Grapalat" w:hAnsi="GHEA Grapalat"/>
                <w:sz w:val="20"/>
                <w:szCs w:val="20"/>
              </w:rPr>
              <w:t>завершения</w:t>
            </w:r>
            <w:r w:rsidRPr="00002479">
              <w:rPr>
                <w:rFonts w:ascii="GHEA Grapalat" w:hAnsi="GHEA Grapalat"/>
                <w:sz w:val="20"/>
                <w:szCs w:val="20"/>
              </w:rPr>
              <w:t xml:space="preserve"> </w:t>
            </w:r>
            <w:r w:rsidRPr="00002479">
              <w:rPr>
                <w:rStyle w:val="anegp0gi0b9av8jahpyh"/>
                <w:rFonts w:ascii="GHEA Grapalat" w:hAnsi="GHEA Grapalat"/>
                <w:sz w:val="20"/>
                <w:szCs w:val="20"/>
              </w:rPr>
              <w:t>работ по ремонту</w:t>
            </w:r>
            <w:r w:rsidRPr="00002479">
              <w:rPr>
                <w:rFonts w:ascii="GHEA Grapalat" w:hAnsi="GHEA Grapalat"/>
                <w:sz w:val="20"/>
                <w:szCs w:val="20"/>
              </w:rPr>
              <w:t xml:space="preserve"> </w:t>
            </w:r>
            <w:r w:rsidRPr="00002479">
              <w:rPr>
                <w:rStyle w:val="anegp0gi0b9av8jahpyh"/>
                <w:rFonts w:ascii="GHEA Grapalat" w:hAnsi="GHEA Grapalat"/>
                <w:sz w:val="20"/>
                <w:szCs w:val="20"/>
              </w:rPr>
              <w:lastRenderedPageBreak/>
              <w:t>кровельного покрытия</w:t>
            </w:r>
          </w:p>
        </w:tc>
      </w:tr>
    </w:tbl>
    <w:p w14:paraId="3BF39C93" w14:textId="36862427" w:rsidR="00750B58" w:rsidRPr="006602B9" w:rsidRDefault="00750B58" w:rsidP="00750B58">
      <w:pPr>
        <w:rPr>
          <w:rFonts w:ascii="GHEA Grapalat" w:hAnsi="GHEA Grapalat"/>
          <w:b/>
          <w:bCs/>
          <w:sz w:val="22"/>
          <w:szCs w:val="28"/>
          <w:lang w:val="hy-AM"/>
        </w:rPr>
      </w:pPr>
      <w:r w:rsidRPr="006602B9">
        <w:rPr>
          <w:rFonts w:ascii="GHEA Grapalat" w:hAnsi="GHEA Grapalat"/>
          <w:b/>
          <w:bCs/>
          <w:sz w:val="20"/>
          <w:szCs w:val="20"/>
          <w:lang w:val="hy-AM"/>
        </w:rPr>
        <w:lastRenderedPageBreak/>
        <w:t>Приложение</w:t>
      </w:r>
      <w:r>
        <w:rPr>
          <w:rFonts w:ascii="GHEA Grapalat" w:hAnsi="GHEA Grapalat"/>
          <w:b/>
          <w:bCs/>
          <w:sz w:val="20"/>
          <w:szCs w:val="20"/>
          <w:lang w:val="en-US"/>
        </w:rPr>
        <w:t>1</w:t>
      </w:r>
      <w:r w:rsidRPr="006602B9">
        <w:rPr>
          <w:rFonts w:ascii="GHEA Grapalat" w:hAnsi="GHEA Grapalat"/>
          <w:b/>
          <w:bCs/>
          <w:sz w:val="20"/>
          <w:szCs w:val="20"/>
          <w:lang w:val="hy-AM"/>
        </w:rPr>
        <w:t xml:space="preserve"> 1.</w:t>
      </w:r>
    </w:p>
    <w:tbl>
      <w:tblPr>
        <w:tblStyle w:val="aff2"/>
        <w:tblW w:w="10627" w:type="dxa"/>
        <w:tblLook w:val="04A0" w:firstRow="1" w:lastRow="0" w:firstColumn="1" w:lastColumn="0" w:noHBand="0" w:noVBand="1"/>
      </w:tblPr>
      <w:tblGrid>
        <w:gridCol w:w="13564"/>
      </w:tblGrid>
      <w:tr w:rsidR="00750B58" w:rsidRPr="0018509E" w14:paraId="728E2CBB" w14:textId="77777777" w:rsidTr="00263608">
        <w:trPr>
          <w:trHeight w:val="830"/>
        </w:trPr>
        <w:tc>
          <w:tcPr>
            <w:tcW w:w="10627" w:type="dxa"/>
            <w:tcBorders>
              <w:top w:val="single" w:sz="4" w:space="0" w:color="auto"/>
              <w:left w:val="single" w:sz="4" w:space="0" w:color="auto"/>
              <w:bottom w:val="single" w:sz="4" w:space="0" w:color="auto"/>
              <w:right w:val="single" w:sz="4" w:space="0" w:color="auto"/>
            </w:tcBorders>
            <w:hideMark/>
          </w:tcPr>
          <w:p w14:paraId="0BCA7F9C" w14:textId="45B5AEAE" w:rsidR="00750B58" w:rsidRDefault="00750B58" w:rsidP="00263608">
            <w:pPr>
              <w:jc w:val="center"/>
              <w:rPr>
                <w:rFonts w:ascii="GHEA Grapalat" w:hAnsi="GHEA Grapalat"/>
                <w:b/>
                <w:sz w:val="20"/>
                <w:szCs w:val="20"/>
                <w:lang w:val="hy-AM"/>
              </w:rPr>
            </w:pPr>
            <w:r w:rsidRPr="006602B9">
              <w:rPr>
                <w:rFonts w:ascii="GHEA Grapalat" w:hAnsi="GHEA Grapalat" w:cs="Sylfaen"/>
                <w:b/>
                <w:bCs/>
                <w:color w:val="000000"/>
                <w:sz w:val="20"/>
                <w:szCs w:val="20"/>
                <w:lang w:val="hy-AM"/>
              </w:rPr>
              <w:t xml:space="preserve">Предоставление консультационных услуг по техническому надзору за </w:t>
            </w:r>
            <w:r>
              <w:rPr>
                <w:rFonts w:ascii="GHEA Grapalat" w:hAnsi="GHEA Grapalat" w:cs="Sylfaen"/>
                <w:b/>
                <w:bCs/>
                <w:color w:val="000000"/>
                <w:sz w:val="20"/>
                <w:szCs w:val="20"/>
                <w:lang w:val="hy-AM"/>
              </w:rPr>
              <w:t xml:space="preserve">текущие ремонтные работы </w:t>
            </w:r>
            <w:r w:rsidRPr="006602B9">
              <w:rPr>
                <w:rFonts w:ascii="GHEA Grapalat" w:hAnsi="GHEA Grapalat" w:cs="Sylfaen"/>
                <w:b/>
                <w:bCs/>
                <w:color w:val="000000"/>
                <w:sz w:val="20"/>
                <w:szCs w:val="20"/>
                <w:lang w:val="hy-AM"/>
              </w:rPr>
              <w:t xml:space="preserve"> </w:t>
            </w:r>
            <w:r w:rsidR="00BB6C05" w:rsidRPr="00BB6C05">
              <w:rPr>
                <w:rFonts w:ascii="GHEA Grapalat" w:hAnsi="GHEA Grapalat" w:cs="Sylfaen"/>
                <w:b/>
                <w:bCs/>
                <w:color w:val="000000"/>
                <w:sz w:val="20"/>
                <w:szCs w:val="20"/>
                <w:lang w:val="hy-AM"/>
              </w:rPr>
              <w:t>ГНКО “ГЮМРИЙСКИЙ ГОСУДАРСТВЕННЫЙ МУЗЫКАЛЬНЫЙ КОЛЛЕДЖ КАРА-МУРЗА”</w:t>
            </w:r>
          </w:p>
        </w:tc>
      </w:tr>
      <w:tr w:rsidR="00750B58" w14:paraId="49A5AC38" w14:textId="77777777" w:rsidTr="00263608">
        <w:tc>
          <w:tcPr>
            <w:tcW w:w="10627" w:type="dxa"/>
            <w:tcBorders>
              <w:top w:val="single" w:sz="4" w:space="0" w:color="auto"/>
              <w:left w:val="single" w:sz="4" w:space="0" w:color="auto"/>
              <w:bottom w:val="single" w:sz="4" w:space="0" w:color="auto"/>
              <w:right w:val="single" w:sz="4" w:space="0" w:color="auto"/>
            </w:tcBorders>
            <w:hideMark/>
          </w:tcPr>
          <w:tbl>
            <w:tblPr>
              <w:tblW w:w="13348" w:type="dxa"/>
              <w:tblLook w:val="01E0" w:firstRow="1" w:lastRow="1" w:firstColumn="1" w:lastColumn="1" w:noHBand="0" w:noVBand="0"/>
            </w:tblPr>
            <w:tblGrid>
              <w:gridCol w:w="13348"/>
            </w:tblGrid>
            <w:tr w:rsidR="00750B58" w:rsidRPr="0018509E" w14:paraId="495368FB" w14:textId="77777777" w:rsidTr="00263608">
              <w:trPr>
                <w:trHeight w:val="818"/>
              </w:trPr>
              <w:tc>
                <w:tcPr>
                  <w:tcW w:w="13348" w:type="dxa"/>
                  <w:hideMark/>
                </w:tcPr>
                <w:p w14:paraId="5356F074"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Осуществлять ежедневный технический надзор в соответствии с приказом министра градостроительства № 44 от 28.04.1998 г. Инструкция по осуществлению технического контроля качества строительства в соответствии с положениями, приведенными в приказе, обеспечивающем ежедневное присутствие технического контролера, назначенного поставщиком услуг, на строительном объекте. В случае неуважительного отсутствия технического контролера, назначенного на данном строительном участке, поставщик услуг несет ответственность в порядке, установленном договором:</w:t>
                  </w:r>
                </w:p>
              </w:tc>
            </w:tr>
            <w:tr w:rsidR="00750B58" w:rsidRPr="0018509E" w14:paraId="3B511852" w14:textId="77777777" w:rsidTr="00263608">
              <w:trPr>
                <w:trHeight w:val="460"/>
              </w:trPr>
              <w:tc>
                <w:tcPr>
                  <w:tcW w:w="13348" w:type="dxa"/>
                  <w:hideMark/>
                </w:tcPr>
                <w:p w14:paraId="1FEF5308"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Контролировать ход строительных работ с целью обеспечения соответствия рабочему проекту, положениям договора подряда и действующим строительным нормам:</w:t>
                  </w:r>
                </w:p>
              </w:tc>
            </w:tr>
            <w:tr w:rsidR="00750B58" w14:paraId="781F4EAA" w14:textId="77777777" w:rsidTr="00263608">
              <w:trPr>
                <w:trHeight w:val="223"/>
              </w:trPr>
              <w:tc>
                <w:tcPr>
                  <w:tcW w:w="13348" w:type="dxa"/>
                  <w:hideMark/>
                </w:tcPr>
                <w:p w14:paraId="311EE765"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Утвердить и контролировать план выполнения работ:</w:t>
                  </w:r>
                </w:p>
                <w:p w14:paraId="099FCCDC"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Проверять и контролировать качество материалов и ход строительных работ в соответствии с проектом и сметным листом. Запрещать или требовать модификации строительных материалов, которые не соответствуют требуемым требованиям к качеству:</w:t>
                  </w:r>
                </w:p>
                <w:p w14:paraId="5282CC1E"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Оценивать и контролировать ход строительных работ, чтобы обеспечить завершение строительных работ в соответствии с графиком, установленным контрактом. :</w:t>
                  </w:r>
                </w:p>
                <w:p w14:paraId="7EDD7D93"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Проверить результаты всех лабораторных испытаний, а также сертификаты качества используемых материалов и конструкций, необходимые для обеспечения качества:</w:t>
                  </w:r>
                </w:p>
                <w:p w14:paraId="12277913"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Проверьте все документы, необходимые для осуществления соответствующих платежей:</w:t>
                  </w:r>
                </w:p>
                <w:p w14:paraId="0F5C8D5F"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Осуществлять ежедневный контроль качества и объема выполненных работ. Подтвердить платежные сертификаты, если работы были выполнены с необходимым качеством и объемом:</w:t>
                  </w:r>
                </w:p>
                <w:p w14:paraId="6CA82337"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Разъяснять подрядчику вопросы, связанные с проектной документацией:</w:t>
                  </w:r>
                </w:p>
                <w:p w14:paraId="095BED8B"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Осуществлять надзор с целью обеспечения безопасности строительных работ на рабочих местах.</w:t>
                  </w:r>
                </w:p>
                <w:p w14:paraId="26B4AB04"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Делать необходимые ежедневные записи, необходимые для технического контроля хода выполнения контракта (включая документацию, необходимую для выполнения работ, выполняемых ежедневно):</w:t>
                  </w:r>
                </w:p>
                <w:p w14:paraId="7C1170CC"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Проверить все необходимые и требуемые проектом документы (лицензия...)</w:t>
                  </w:r>
                </w:p>
                <w:p w14:paraId="442132BA"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Исполнитель обязан в течение 3 (трех) дней после принятия на себя обязательства по предоставлению услуг технического контроля по контракту предоставить заказчику данные технического контролера данного строительного участка, назначенного для службы технического контроля (имя, фамилия, образец подписи, номер телефона).:</w:t>
                  </w:r>
                </w:p>
                <w:p w14:paraId="48A3E3B5"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Исполнитель обязан предоставить заказчику текущие и итоговые отчеты об услугах, которые являются документами, подтверждающими протоколы приема-передачи услуг:</w:t>
                  </w:r>
                </w:p>
                <w:p w14:paraId="5263844C"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lastRenderedPageBreak/>
                    <w:t>* Текущие отчеты представляются в соответствии с периодом каждого акта выполнения строительных работ в течение 2 (двух) дней после подписания каждого акта выполнения строительных работ поставщиком услуг вместе с протоколами приема-передачи услуг: Текущие отчеты будут включать копии технических документов, подтверждающих и обосновывающих выполненные услуги и выполненные работы (краткое описание строительных работ и услуг технического контроля, выполненных за определенный период, справка, результаты лабораторных испытаний, сертификаты соответствия качества материалов, конструкций, акты приемки покрытых (промежуточных) работ, фотографии покрытых (промежуточных) работ (распечатанные и на электронном носителе), схемы, разрешения и другие необходимые документы:</w:t>
                  </w:r>
                </w:p>
                <w:p w14:paraId="4ED746E1"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Отчет о завершении должен содержать копии следующих документов: чертежи окончательного исполнения, акт окончательного исполнения, краткую справку за весь период выполненных строительных работ, фотографии завершенного строительного объекта (в печатном виде и на электронном носителе)</w:t>
                  </w:r>
                </w:p>
                <w:p w14:paraId="33C6F577"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Отчет о завершении представляется в течение двух дней после подписания поставщиком услуг акта о завершении строительных работ.:</w:t>
                  </w:r>
                </w:p>
                <w:p w14:paraId="72C393E5"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Ознакомьтесь с содержанием работ в Приложении 1:</w:t>
                  </w:r>
                </w:p>
                <w:p w14:paraId="540DA4D6"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-Ознакомьтесь с рабочими проектами и календарным расписанием в прилагаемом PDF-файле.</w:t>
                  </w:r>
                </w:p>
                <w:p w14:paraId="2A798E45"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Услуги технического контроля осуществлять в соответствии с՝</w:t>
                  </w:r>
                </w:p>
                <w:p w14:paraId="1453AF75"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Закон РА О градостроительстве,</w:t>
                  </w:r>
                </w:p>
                <w:p w14:paraId="697ECC6E"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Номер 44 министра градостроительства от 28.04.1998 г. Приказ "инструкция по осуществлению технического контроля качества строительства",</w:t>
                  </w:r>
                </w:p>
                <w:p w14:paraId="40758941" w14:textId="77777777" w:rsidR="00750B58" w:rsidRPr="006602B9" w:rsidRDefault="00750B58" w:rsidP="00263608">
                  <w:pPr>
                    <w:rPr>
                      <w:rFonts w:ascii="GHEA Grapalat" w:hAnsi="GHEA Grapalat"/>
                      <w:sz w:val="20"/>
                      <w:szCs w:val="20"/>
                    </w:rPr>
                  </w:pPr>
                  <w:r w:rsidRPr="006602B9">
                    <w:rPr>
                      <w:rFonts w:ascii="GHEA Grapalat" w:hAnsi="GHEA Grapalat"/>
                      <w:sz w:val="20"/>
                      <w:szCs w:val="20"/>
                    </w:rPr>
                    <w:t>• Постановление правительства РА № 526 от 04 мая 2017 г. Решение:</w:t>
                  </w:r>
                </w:p>
              </w:tc>
            </w:tr>
          </w:tbl>
          <w:p w14:paraId="6419B79B" w14:textId="77777777" w:rsidR="00750B58" w:rsidRDefault="00750B58" w:rsidP="00263608">
            <w:pPr>
              <w:rPr>
                <w:sz w:val="20"/>
                <w:szCs w:val="20"/>
              </w:rPr>
            </w:pPr>
          </w:p>
        </w:tc>
      </w:tr>
    </w:tbl>
    <w:p w14:paraId="73CCC44C" w14:textId="77777777" w:rsidR="00750B58" w:rsidRPr="00AD29CE" w:rsidRDefault="00750B58" w:rsidP="00750B58">
      <w:pPr>
        <w:widowControl w:val="0"/>
        <w:spacing w:after="160" w:line="360" w:lineRule="auto"/>
        <w:rPr>
          <w:rFonts w:ascii="GHEA Grapalat" w:hAnsi="GHEA Grapalat"/>
        </w:rPr>
      </w:pPr>
    </w:p>
    <w:p w14:paraId="32CA4D90" w14:textId="77777777" w:rsidR="007C5E6B" w:rsidRDefault="007C5E6B" w:rsidP="007C5E6B">
      <w:pPr>
        <w:widowControl w:val="0"/>
        <w:spacing w:after="160" w:line="360" w:lineRule="auto"/>
        <w:jc w:val="center"/>
        <w:rPr>
          <w:rFonts w:ascii="GHEA Grapalat" w:hAnsi="GHEA Grapalat"/>
        </w:rPr>
      </w:pPr>
    </w:p>
    <w:tbl>
      <w:tblPr>
        <w:tblW w:w="9645" w:type="dxa"/>
        <w:jc w:val="center"/>
        <w:tblLayout w:type="fixed"/>
        <w:tblLook w:val="04A0" w:firstRow="1" w:lastRow="0" w:firstColumn="1" w:lastColumn="0" w:noHBand="0" w:noVBand="1"/>
      </w:tblPr>
      <w:tblGrid>
        <w:gridCol w:w="4539"/>
        <w:gridCol w:w="760"/>
        <w:gridCol w:w="4346"/>
      </w:tblGrid>
      <w:tr w:rsidR="007C5E6B" w14:paraId="12533BB2" w14:textId="77777777" w:rsidTr="007C5E6B">
        <w:trPr>
          <w:jc w:val="center"/>
        </w:trPr>
        <w:tc>
          <w:tcPr>
            <w:tcW w:w="4536" w:type="dxa"/>
            <w:hideMark/>
          </w:tcPr>
          <w:p w14:paraId="160E5193" w14:textId="77777777" w:rsidR="007C5E6B" w:rsidRDefault="007C5E6B">
            <w:pPr>
              <w:widowControl w:val="0"/>
              <w:spacing w:after="160" w:line="360" w:lineRule="auto"/>
              <w:jc w:val="center"/>
              <w:rPr>
                <w:rFonts w:ascii="GHEA Grapalat" w:hAnsi="GHEA Grapalat" w:cs="Sylfaen"/>
                <w:b/>
                <w:bCs/>
              </w:rPr>
            </w:pPr>
            <w:r>
              <w:rPr>
                <w:rFonts w:ascii="GHEA Grapalat" w:hAnsi="GHEA Grapalat"/>
                <w:b/>
              </w:rPr>
              <w:t>ЗАКАЗЧИК</w:t>
            </w:r>
          </w:p>
          <w:p w14:paraId="3E5C3A16" w14:textId="77777777" w:rsidR="007C5E6B" w:rsidRDefault="007C5E6B">
            <w:pPr>
              <w:widowControl w:val="0"/>
              <w:jc w:val="center"/>
              <w:rPr>
                <w:rFonts w:ascii="GHEA Grapalat" w:hAnsi="GHEA Grapalat"/>
                <w:lang w:val="en-US"/>
              </w:rPr>
            </w:pPr>
            <w:r>
              <w:rPr>
                <w:rFonts w:ascii="GHEA Grapalat" w:hAnsi="GHEA Grapalat"/>
                <w:lang w:val="en-US"/>
              </w:rPr>
              <w:t>___________________________</w:t>
            </w:r>
          </w:p>
          <w:p w14:paraId="732D34FB" w14:textId="77777777" w:rsidR="007C5E6B" w:rsidRDefault="007C5E6B">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28567CF8" w14:textId="77777777" w:rsidR="007C5E6B" w:rsidRDefault="007C5E6B">
            <w:pPr>
              <w:widowControl w:val="0"/>
              <w:spacing w:after="160" w:line="360" w:lineRule="auto"/>
              <w:jc w:val="center"/>
              <w:rPr>
                <w:rFonts w:ascii="GHEA Grapalat" w:hAnsi="GHEA Grapalat"/>
              </w:rPr>
            </w:pPr>
            <w:r>
              <w:rPr>
                <w:rFonts w:ascii="GHEA Grapalat" w:hAnsi="GHEA Grapalat"/>
              </w:rPr>
              <w:t>М. П.</w:t>
            </w:r>
          </w:p>
        </w:tc>
        <w:tc>
          <w:tcPr>
            <w:tcW w:w="760" w:type="dxa"/>
          </w:tcPr>
          <w:p w14:paraId="1904EC45" w14:textId="77777777" w:rsidR="007C5E6B" w:rsidRDefault="007C5E6B">
            <w:pPr>
              <w:widowControl w:val="0"/>
              <w:spacing w:after="160" w:line="360" w:lineRule="auto"/>
              <w:jc w:val="center"/>
              <w:rPr>
                <w:rFonts w:ascii="GHEA Grapalat" w:hAnsi="GHEA Grapalat"/>
              </w:rPr>
            </w:pPr>
          </w:p>
        </w:tc>
        <w:tc>
          <w:tcPr>
            <w:tcW w:w="4343" w:type="dxa"/>
            <w:hideMark/>
          </w:tcPr>
          <w:p w14:paraId="6CE8D30E" w14:textId="77777777" w:rsidR="007C5E6B" w:rsidRDefault="007C5E6B">
            <w:pPr>
              <w:widowControl w:val="0"/>
              <w:spacing w:after="160" w:line="360" w:lineRule="auto"/>
              <w:jc w:val="center"/>
              <w:rPr>
                <w:rFonts w:ascii="GHEA Grapalat" w:hAnsi="GHEA Grapalat" w:cs="Sylfaen"/>
                <w:b/>
                <w:bCs/>
              </w:rPr>
            </w:pPr>
            <w:r>
              <w:rPr>
                <w:rFonts w:ascii="GHEA Grapalat" w:hAnsi="GHEA Grapalat"/>
                <w:b/>
              </w:rPr>
              <w:t>ИСПОЛНИТЕЛЬ</w:t>
            </w:r>
          </w:p>
          <w:p w14:paraId="3AF59E92" w14:textId="77777777" w:rsidR="007C5E6B" w:rsidRDefault="007C5E6B">
            <w:pPr>
              <w:widowControl w:val="0"/>
              <w:jc w:val="center"/>
              <w:rPr>
                <w:rFonts w:ascii="GHEA Grapalat" w:hAnsi="GHEA Grapalat"/>
                <w:lang w:val="en-US"/>
              </w:rPr>
            </w:pPr>
            <w:r>
              <w:rPr>
                <w:rFonts w:ascii="GHEA Grapalat" w:hAnsi="GHEA Grapalat"/>
                <w:lang w:val="en-US"/>
              </w:rPr>
              <w:t>__________________________</w:t>
            </w:r>
          </w:p>
          <w:p w14:paraId="7BD122D3" w14:textId="77777777" w:rsidR="007C5E6B" w:rsidRDefault="007C5E6B">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2131E60D" w14:textId="77777777" w:rsidR="007C5E6B" w:rsidRDefault="007C5E6B">
            <w:pPr>
              <w:widowControl w:val="0"/>
              <w:spacing w:after="160" w:line="360" w:lineRule="auto"/>
              <w:jc w:val="center"/>
              <w:rPr>
                <w:rFonts w:ascii="GHEA Grapalat" w:hAnsi="GHEA Grapalat"/>
              </w:rPr>
            </w:pPr>
            <w:r>
              <w:rPr>
                <w:rFonts w:ascii="GHEA Grapalat" w:hAnsi="GHEA Grapalat"/>
              </w:rPr>
              <w:t>М. П.</w:t>
            </w:r>
          </w:p>
        </w:tc>
      </w:tr>
    </w:tbl>
    <w:p w14:paraId="68E3ACFE" w14:textId="77777777" w:rsidR="00750B58" w:rsidRDefault="00750B58" w:rsidP="007F0D9B">
      <w:pPr>
        <w:widowControl w:val="0"/>
        <w:spacing w:after="160" w:line="360" w:lineRule="auto"/>
        <w:rPr>
          <w:rFonts w:ascii="GHEA Grapalat" w:hAnsi="GHEA Grapalat"/>
        </w:rPr>
        <w:sectPr w:rsidR="00750B58" w:rsidSect="00750B58">
          <w:footnotePr>
            <w:pos w:val="beneathText"/>
          </w:footnotePr>
          <w:pgSz w:w="16840" w:h="11907" w:orient="landscape"/>
          <w:pgMar w:top="1418" w:right="1134" w:bottom="1418" w:left="1559" w:header="561" w:footer="561" w:gutter="0"/>
          <w:cols w:space="720"/>
        </w:sectPr>
      </w:pPr>
    </w:p>
    <w:p w14:paraId="1E25CD45" w14:textId="736C5A63" w:rsidR="007C5E6B" w:rsidRDefault="007C5E6B" w:rsidP="007F0D9B">
      <w:pPr>
        <w:widowControl w:val="0"/>
        <w:spacing w:after="160" w:line="360" w:lineRule="auto"/>
        <w:rPr>
          <w:rFonts w:ascii="GHEA Grapalat" w:hAnsi="GHEA Grapalat"/>
        </w:rPr>
      </w:pPr>
    </w:p>
    <w:p w14:paraId="2B408CFC" w14:textId="77777777" w:rsidR="007C5E6B" w:rsidRDefault="007C5E6B" w:rsidP="007C5E6B">
      <w:pPr>
        <w:widowControl w:val="0"/>
        <w:spacing w:after="160" w:line="360" w:lineRule="auto"/>
        <w:jc w:val="right"/>
        <w:rPr>
          <w:rFonts w:ascii="GHEA Grapalat" w:hAnsi="GHEA Grapalat"/>
          <w:i/>
        </w:rPr>
      </w:pPr>
      <w:r>
        <w:rPr>
          <w:rFonts w:ascii="GHEA Grapalat" w:hAnsi="GHEA Grapalat"/>
          <w:i/>
        </w:rPr>
        <w:t>Приложение № 2</w:t>
      </w:r>
    </w:p>
    <w:p w14:paraId="666D6CDF" w14:textId="77777777" w:rsidR="007C5E6B" w:rsidRDefault="007C5E6B" w:rsidP="007C5E6B">
      <w:pPr>
        <w:widowControl w:val="0"/>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 xml:space="preserve"> 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0EF6923D" w14:textId="77777777" w:rsidR="007C5E6B" w:rsidRDefault="007C5E6B" w:rsidP="007C5E6B">
      <w:pPr>
        <w:widowControl w:val="0"/>
        <w:tabs>
          <w:tab w:val="left" w:pos="9540"/>
        </w:tabs>
        <w:spacing w:after="160" w:line="360" w:lineRule="auto"/>
        <w:jc w:val="center"/>
        <w:rPr>
          <w:rFonts w:ascii="GHEA Grapalat" w:hAnsi="GHEA Grapalat"/>
        </w:rPr>
      </w:pPr>
    </w:p>
    <w:p w14:paraId="2454DEDE" w14:textId="77777777" w:rsidR="007C5E6B" w:rsidRDefault="007C5E6B" w:rsidP="007C5E6B">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1"/>
        <w:t>*</w:t>
      </w:r>
    </w:p>
    <w:p w14:paraId="66F6A0AB" w14:textId="77777777" w:rsidR="007C5E6B" w:rsidRDefault="007C5E6B" w:rsidP="007C5E6B">
      <w:pPr>
        <w:widowControl w:val="0"/>
        <w:spacing w:after="160" w:line="360" w:lineRule="auto"/>
        <w:jc w:val="right"/>
        <w:rPr>
          <w:rFonts w:ascii="GHEA Grapalat" w:hAnsi="GHEA Grapalat"/>
        </w:rPr>
      </w:pPr>
      <w:r>
        <w:rPr>
          <w:rFonts w:ascii="GHEA Grapalat" w:hAnsi="GHEA Grapalat"/>
        </w:rPr>
        <w:t>драмов РА</w:t>
      </w:r>
    </w:p>
    <w:tbl>
      <w:tblPr>
        <w:tblW w:w="11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211"/>
        <w:gridCol w:w="843"/>
        <w:gridCol w:w="682"/>
        <w:gridCol w:w="813"/>
        <w:gridCol w:w="563"/>
        <w:gridCol w:w="681"/>
        <w:gridCol w:w="582"/>
        <w:gridCol w:w="566"/>
        <w:gridCol w:w="601"/>
        <w:gridCol w:w="611"/>
        <w:gridCol w:w="871"/>
        <w:gridCol w:w="676"/>
        <w:gridCol w:w="643"/>
        <w:gridCol w:w="611"/>
        <w:gridCol w:w="666"/>
      </w:tblGrid>
      <w:tr w:rsidR="007C5E6B" w14:paraId="7F6E6447" w14:textId="77777777" w:rsidTr="00A170D6">
        <w:trPr>
          <w:trHeight w:val="363"/>
          <w:jc w:val="center"/>
        </w:trPr>
        <w:tc>
          <w:tcPr>
            <w:tcW w:w="11625" w:type="dxa"/>
            <w:gridSpan w:val="16"/>
            <w:tcBorders>
              <w:top w:val="single" w:sz="4" w:space="0" w:color="auto"/>
              <w:left w:val="single" w:sz="4" w:space="0" w:color="auto"/>
              <w:bottom w:val="single" w:sz="4" w:space="0" w:color="auto"/>
              <w:right w:val="single" w:sz="4" w:space="0" w:color="auto"/>
            </w:tcBorders>
            <w:hideMark/>
          </w:tcPr>
          <w:p w14:paraId="1E7EBEE7" w14:textId="77777777" w:rsidR="007C5E6B" w:rsidRDefault="007C5E6B">
            <w:pPr>
              <w:widowControl w:val="0"/>
              <w:spacing w:after="120"/>
              <w:jc w:val="center"/>
              <w:rPr>
                <w:rFonts w:ascii="GHEA Grapalat" w:hAnsi="GHEA Grapalat"/>
                <w:sz w:val="16"/>
              </w:rPr>
            </w:pPr>
            <w:r>
              <w:rPr>
                <w:rFonts w:ascii="GHEA Grapalat" w:hAnsi="GHEA Grapalat"/>
                <w:sz w:val="16"/>
              </w:rPr>
              <w:t>Услуги</w:t>
            </w:r>
          </w:p>
        </w:tc>
      </w:tr>
      <w:tr w:rsidR="007C5E6B" w:rsidRPr="007A7EFB" w14:paraId="15A49DD4" w14:textId="77777777" w:rsidTr="00A170D6">
        <w:trPr>
          <w:trHeight w:val="1781"/>
          <w:jc w:val="center"/>
        </w:trPr>
        <w:tc>
          <w:tcPr>
            <w:tcW w:w="1005" w:type="dxa"/>
            <w:tcBorders>
              <w:top w:val="single" w:sz="4" w:space="0" w:color="auto"/>
              <w:left w:val="single" w:sz="4" w:space="0" w:color="auto"/>
              <w:bottom w:val="single" w:sz="4" w:space="0" w:color="auto"/>
              <w:right w:val="single" w:sz="4" w:space="0" w:color="auto"/>
            </w:tcBorders>
            <w:vAlign w:val="center"/>
            <w:hideMark/>
          </w:tcPr>
          <w:p w14:paraId="4909F91E" w14:textId="77777777" w:rsidR="007C5E6B" w:rsidRDefault="007C5E6B">
            <w:pPr>
              <w:widowControl w:val="0"/>
              <w:spacing w:after="120"/>
              <w:jc w:val="center"/>
              <w:rPr>
                <w:rFonts w:ascii="GHEA Grapalat" w:hAnsi="GHEA Grapalat"/>
                <w:sz w:val="16"/>
              </w:rPr>
            </w:pPr>
            <w:r>
              <w:rPr>
                <w:rFonts w:ascii="GHEA Grapalat" w:hAnsi="GHEA Grapalat"/>
                <w:sz w:val="16"/>
              </w:rPr>
              <w:t>номер предусмотренного приглашением лота</w:t>
            </w:r>
          </w:p>
        </w:tc>
        <w:tc>
          <w:tcPr>
            <w:tcW w:w="1211" w:type="dxa"/>
            <w:tcBorders>
              <w:top w:val="single" w:sz="4" w:space="0" w:color="auto"/>
              <w:left w:val="single" w:sz="4" w:space="0" w:color="auto"/>
              <w:bottom w:val="single" w:sz="4" w:space="0" w:color="auto"/>
              <w:right w:val="single" w:sz="4" w:space="0" w:color="auto"/>
            </w:tcBorders>
            <w:vAlign w:val="center"/>
            <w:hideMark/>
          </w:tcPr>
          <w:p w14:paraId="1EA6E185" w14:textId="77777777" w:rsidR="007C5E6B" w:rsidRDefault="007C5E6B">
            <w:pPr>
              <w:widowControl w:val="0"/>
              <w:spacing w:after="120"/>
              <w:jc w:val="center"/>
              <w:rPr>
                <w:rFonts w:ascii="GHEA Grapalat" w:hAnsi="GHEA Grapalat"/>
                <w:sz w:val="16"/>
              </w:rPr>
            </w:pPr>
            <w:r>
              <w:rPr>
                <w:rFonts w:ascii="GHEA Grapalat" w:hAnsi="GHEA Grapalat"/>
                <w:sz w:val="16"/>
              </w:rPr>
              <w:t>промежуточный код, предусмотренный планом закупок по классификации ЕЗК (CPV)</w:t>
            </w:r>
          </w:p>
        </w:tc>
        <w:tc>
          <w:tcPr>
            <w:tcW w:w="843" w:type="dxa"/>
            <w:tcBorders>
              <w:top w:val="single" w:sz="4" w:space="0" w:color="auto"/>
              <w:left w:val="single" w:sz="4" w:space="0" w:color="auto"/>
              <w:bottom w:val="single" w:sz="4" w:space="0" w:color="auto"/>
              <w:right w:val="single" w:sz="4" w:space="0" w:color="auto"/>
            </w:tcBorders>
            <w:vAlign w:val="center"/>
            <w:hideMark/>
          </w:tcPr>
          <w:p w14:paraId="03267B32" w14:textId="77777777" w:rsidR="007C5E6B" w:rsidRDefault="007C5E6B">
            <w:pPr>
              <w:widowControl w:val="0"/>
              <w:spacing w:after="120"/>
              <w:jc w:val="center"/>
              <w:rPr>
                <w:rFonts w:ascii="GHEA Grapalat" w:hAnsi="GHEA Grapalat"/>
                <w:sz w:val="16"/>
              </w:rPr>
            </w:pPr>
            <w:r>
              <w:rPr>
                <w:rFonts w:ascii="GHEA Grapalat" w:hAnsi="GHEA Grapalat"/>
                <w:sz w:val="16"/>
              </w:rPr>
              <w:t>наименование</w:t>
            </w:r>
          </w:p>
        </w:tc>
        <w:tc>
          <w:tcPr>
            <w:tcW w:w="8566" w:type="dxa"/>
            <w:gridSpan w:val="13"/>
            <w:tcBorders>
              <w:top w:val="single" w:sz="4" w:space="0" w:color="auto"/>
              <w:left w:val="single" w:sz="4" w:space="0" w:color="auto"/>
              <w:bottom w:val="single" w:sz="4" w:space="0" w:color="auto"/>
              <w:right w:val="single" w:sz="4" w:space="0" w:color="auto"/>
            </w:tcBorders>
            <w:vAlign w:val="center"/>
            <w:hideMark/>
          </w:tcPr>
          <w:p w14:paraId="7650D267" w14:textId="630AC9C7" w:rsidR="007C5E6B" w:rsidRDefault="007C5E6B">
            <w:pPr>
              <w:widowControl w:val="0"/>
              <w:spacing w:after="120"/>
              <w:jc w:val="both"/>
              <w:rPr>
                <w:rFonts w:ascii="GHEA Grapalat" w:hAnsi="GHEA Grapalat"/>
                <w:sz w:val="16"/>
              </w:rPr>
            </w:pPr>
            <w:r>
              <w:rPr>
                <w:rFonts w:ascii="GHEA Grapalat" w:hAnsi="GHEA Grapalat"/>
                <w:sz w:val="16"/>
              </w:rPr>
              <w:t>Оплату услуги предусматривается произвести в 20.</w:t>
            </w:r>
            <w:r w:rsidR="00A170D6" w:rsidRPr="00A170D6">
              <w:rPr>
                <w:rFonts w:ascii="GHEA Grapalat" w:hAnsi="GHEA Grapalat"/>
                <w:sz w:val="16"/>
              </w:rPr>
              <w:t>25</w:t>
            </w:r>
            <w:r w:rsidR="00A170D6">
              <w:rPr>
                <w:rFonts w:ascii="GHEA Grapalat" w:hAnsi="GHEA Grapalat"/>
                <w:sz w:val="16"/>
              </w:rPr>
              <w:t xml:space="preserve"> </w:t>
            </w:r>
            <w:r>
              <w:rPr>
                <w:rFonts w:ascii="GHEA Grapalat" w:hAnsi="GHEA Grapalat"/>
                <w:sz w:val="16"/>
              </w:rPr>
              <w:t>г., по месяцам, в том числе</w:t>
            </w:r>
            <w:r>
              <w:rPr>
                <w:rStyle w:val="af6"/>
                <w:rFonts w:ascii="GHEA Grapalat" w:hAnsi="GHEA Grapalat"/>
                <w:sz w:val="16"/>
              </w:rPr>
              <w:footnoteReference w:customMarkFollows="1" w:id="22"/>
              <w:t>**</w:t>
            </w:r>
          </w:p>
        </w:tc>
      </w:tr>
      <w:tr w:rsidR="007C5E6B" w14:paraId="17D9F31E" w14:textId="77777777" w:rsidTr="00A170D6">
        <w:trPr>
          <w:trHeight w:val="742"/>
          <w:jc w:val="center"/>
        </w:trPr>
        <w:tc>
          <w:tcPr>
            <w:tcW w:w="1005" w:type="dxa"/>
            <w:tcBorders>
              <w:top w:val="single" w:sz="4" w:space="0" w:color="auto"/>
              <w:left w:val="single" w:sz="4" w:space="0" w:color="auto"/>
              <w:bottom w:val="single" w:sz="4" w:space="0" w:color="auto"/>
              <w:right w:val="single" w:sz="4" w:space="0" w:color="auto"/>
            </w:tcBorders>
          </w:tcPr>
          <w:p w14:paraId="6747817D" w14:textId="77777777" w:rsidR="007C5E6B" w:rsidRDefault="007C5E6B">
            <w:pPr>
              <w:widowControl w:val="0"/>
              <w:spacing w:after="120"/>
              <w:jc w:val="center"/>
              <w:rPr>
                <w:rFonts w:ascii="GHEA Grapalat" w:hAnsi="GHEA Grapalat"/>
                <w:sz w:val="16"/>
              </w:rPr>
            </w:pPr>
          </w:p>
        </w:tc>
        <w:tc>
          <w:tcPr>
            <w:tcW w:w="1211" w:type="dxa"/>
            <w:tcBorders>
              <w:top w:val="single" w:sz="4" w:space="0" w:color="auto"/>
              <w:left w:val="single" w:sz="4" w:space="0" w:color="auto"/>
              <w:bottom w:val="single" w:sz="4" w:space="0" w:color="auto"/>
              <w:right w:val="single" w:sz="4" w:space="0" w:color="auto"/>
            </w:tcBorders>
          </w:tcPr>
          <w:p w14:paraId="3D3F9072" w14:textId="77777777" w:rsidR="007C5E6B" w:rsidRDefault="007C5E6B">
            <w:pPr>
              <w:widowControl w:val="0"/>
              <w:spacing w:after="120"/>
              <w:jc w:val="center"/>
              <w:rPr>
                <w:rFonts w:ascii="GHEA Grapalat" w:hAnsi="GHEA Grapalat"/>
                <w:sz w:val="16"/>
              </w:rPr>
            </w:pPr>
          </w:p>
        </w:tc>
        <w:tc>
          <w:tcPr>
            <w:tcW w:w="843" w:type="dxa"/>
            <w:tcBorders>
              <w:top w:val="single" w:sz="4" w:space="0" w:color="auto"/>
              <w:left w:val="single" w:sz="4" w:space="0" w:color="auto"/>
              <w:bottom w:val="single" w:sz="4" w:space="0" w:color="auto"/>
              <w:right w:val="single" w:sz="4" w:space="0" w:color="auto"/>
            </w:tcBorders>
          </w:tcPr>
          <w:p w14:paraId="4A953ECE" w14:textId="77777777" w:rsidR="007C5E6B" w:rsidRDefault="007C5E6B">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hideMark/>
          </w:tcPr>
          <w:p w14:paraId="5A97330F" w14:textId="77777777" w:rsidR="007C5E6B" w:rsidRDefault="007C5E6B">
            <w:pPr>
              <w:widowControl w:val="0"/>
              <w:spacing w:after="120"/>
              <w:ind w:left="-161" w:right="-148"/>
              <w:jc w:val="center"/>
              <w:rPr>
                <w:rFonts w:ascii="GHEA Grapalat" w:hAnsi="GHEA Grapalat"/>
                <w:sz w:val="16"/>
              </w:rPr>
            </w:pPr>
            <w:r>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hideMark/>
          </w:tcPr>
          <w:p w14:paraId="758EB890" w14:textId="77777777" w:rsidR="007C5E6B" w:rsidRDefault="007C5E6B">
            <w:pPr>
              <w:widowControl w:val="0"/>
              <w:spacing w:after="120"/>
              <w:ind w:left="-68" w:right="-108"/>
              <w:jc w:val="center"/>
              <w:rPr>
                <w:rFonts w:ascii="GHEA Grapalat" w:hAnsi="GHEA Grapalat" w:cs="Sylfaen"/>
                <w:sz w:val="16"/>
              </w:rPr>
            </w:pPr>
            <w:r>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hideMark/>
          </w:tcPr>
          <w:p w14:paraId="7F4B5EA6" w14:textId="77777777" w:rsidR="007C5E6B" w:rsidRDefault="007C5E6B">
            <w:pPr>
              <w:widowControl w:val="0"/>
              <w:spacing w:after="120"/>
              <w:ind w:left="-73" w:right="-73"/>
              <w:jc w:val="center"/>
              <w:rPr>
                <w:rFonts w:ascii="GHEA Grapalat" w:hAnsi="GHEA Grapalat"/>
                <w:sz w:val="16"/>
              </w:rPr>
            </w:pPr>
            <w:r>
              <w:rPr>
                <w:rFonts w:ascii="GHEA Grapalat" w:hAnsi="GHEA Grapalat"/>
                <w:sz w:val="16"/>
              </w:rPr>
              <w:t>март</w:t>
            </w:r>
          </w:p>
        </w:tc>
        <w:tc>
          <w:tcPr>
            <w:tcW w:w="681" w:type="dxa"/>
            <w:tcBorders>
              <w:top w:val="single" w:sz="4" w:space="0" w:color="auto"/>
              <w:left w:val="single" w:sz="4" w:space="0" w:color="auto"/>
              <w:bottom w:val="single" w:sz="4" w:space="0" w:color="auto"/>
              <w:right w:val="single" w:sz="4" w:space="0" w:color="auto"/>
            </w:tcBorders>
            <w:vAlign w:val="center"/>
            <w:hideMark/>
          </w:tcPr>
          <w:p w14:paraId="097B0DB4" w14:textId="77777777" w:rsidR="007C5E6B" w:rsidRDefault="007C5E6B">
            <w:pPr>
              <w:widowControl w:val="0"/>
              <w:spacing w:after="120"/>
              <w:ind w:left="-94" w:right="-80"/>
              <w:jc w:val="center"/>
              <w:rPr>
                <w:rFonts w:ascii="GHEA Grapalat" w:hAnsi="GHEA Grapalat" w:cs="Sylfaen"/>
                <w:sz w:val="16"/>
              </w:rPr>
            </w:pPr>
            <w:r>
              <w:rPr>
                <w:rFonts w:ascii="GHEA Grapalat" w:hAnsi="GHEA Grapalat"/>
                <w:sz w:val="16"/>
              </w:rPr>
              <w:t>апрель</w:t>
            </w:r>
          </w:p>
        </w:tc>
        <w:tc>
          <w:tcPr>
            <w:tcW w:w="582" w:type="dxa"/>
            <w:tcBorders>
              <w:top w:val="single" w:sz="4" w:space="0" w:color="auto"/>
              <w:left w:val="single" w:sz="4" w:space="0" w:color="auto"/>
              <w:bottom w:val="single" w:sz="4" w:space="0" w:color="auto"/>
              <w:right w:val="single" w:sz="4" w:space="0" w:color="auto"/>
            </w:tcBorders>
            <w:vAlign w:val="center"/>
            <w:hideMark/>
          </w:tcPr>
          <w:p w14:paraId="50C96E8F" w14:textId="77777777" w:rsidR="007C5E6B" w:rsidRDefault="007C5E6B">
            <w:pPr>
              <w:widowControl w:val="0"/>
              <w:spacing w:after="120"/>
              <w:ind w:left="-122" w:right="-94"/>
              <w:jc w:val="center"/>
              <w:rPr>
                <w:rFonts w:ascii="GHEA Grapalat" w:hAnsi="GHEA Grapalat"/>
                <w:sz w:val="16"/>
              </w:rPr>
            </w:pPr>
            <w:r>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hideMark/>
          </w:tcPr>
          <w:p w14:paraId="5AA33851" w14:textId="77777777" w:rsidR="007C5E6B" w:rsidRDefault="007C5E6B">
            <w:pPr>
              <w:widowControl w:val="0"/>
              <w:spacing w:after="120"/>
              <w:ind w:left="-94" w:right="-128"/>
              <w:jc w:val="center"/>
              <w:rPr>
                <w:rFonts w:ascii="GHEA Grapalat" w:hAnsi="GHEA Grapalat"/>
                <w:sz w:val="16"/>
              </w:rPr>
            </w:pPr>
            <w:r>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hideMark/>
          </w:tcPr>
          <w:p w14:paraId="42B4697F" w14:textId="77777777" w:rsidR="007C5E6B" w:rsidRDefault="007C5E6B">
            <w:pPr>
              <w:widowControl w:val="0"/>
              <w:spacing w:after="120"/>
              <w:ind w:left="-118" w:right="-122"/>
              <w:jc w:val="center"/>
              <w:rPr>
                <w:rFonts w:ascii="GHEA Grapalat" w:hAnsi="GHEA Grapalat"/>
                <w:sz w:val="16"/>
              </w:rPr>
            </w:pPr>
            <w:r>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hideMark/>
          </w:tcPr>
          <w:p w14:paraId="1E400076" w14:textId="77777777" w:rsidR="007C5E6B" w:rsidRDefault="007C5E6B">
            <w:pPr>
              <w:widowControl w:val="0"/>
              <w:spacing w:after="120"/>
              <w:ind w:left="-94" w:right="-124"/>
              <w:jc w:val="center"/>
              <w:rPr>
                <w:rFonts w:ascii="GHEA Grapalat" w:hAnsi="GHEA Grapalat"/>
                <w:sz w:val="16"/>
              </w:rPr>
            </w:pPr>
            <w:r>
              <w:rPr>
                <w:rFonts w:ascii="GHEA Grapalat" w:hAnsi="GHEA Grapalat"/>
                <w:sz w:val="16"/>
              </w:rPr>
              <w:t>август</w:t>
            </w:r>
          </w:p>
        </w:tc>
        <w:tc>
          <w:tcPr>
            <w:tcW w:w="871" w:type="dxa"/>
            <w:tcBorders>
              <w:top w:val="single" w:sz="4" w:space="0" w:color="auto"/>
              <w:left w:val="single" w:sz="4" w:space="0" w:color="auto"/>
              <w:bottom w:val="single" w:sz="4" w:space="0" w:color="auto"/>
              <w:right w:val="single" w:sz="4" w:space="0" w:color="auto"/>
            </w:tcBorders>
            <w:vAlign w:val="center"/>
            <w:hideMark/>
          </w:tcPr>
          <w:p w14:paraId="185E61BF" w14:textId="77777777" w:rsidR="007C5E6B" w:rsidRDefault="007C5E6B">
            <w:pPr>
              <w:widowControl w:val="0"/>
              <w:spacing w:after="120"/>
              <w:ind w:left="-108" w:right="-119"/>
              <w:jc w:val="center"/>
              <w:rPr>
                <w:rFonts w:ascii="GHEA Grapalat" w:hAnsi="GHEA Grapalat"/>
                <w:sz w:val="16"/>
              </w:rPr>
            </w:pPr>
            <w:r>
              <w:rPr>
                <w:rFonts w:ascii="GHEA Grapalat" w:hAnsi="GHEA Grapalat"/>
                <w:sz w:val="16"/>
              </w:rPr>
              <w:t>сентябрь</w:t>
            </w:r>
          </w:p>
        </w:tc>
        <w:tc>
          <w:tcPr>
            <w:tcW w:w="676" w:type="dxa"/>
            <w:tcBorders>
              <w:top w:val="single" w:sz="4" w:space="0" w:color="auto"/>
              <w:left w:val="single" w:sz="4" w:space="0" w:color="auto"/>
              <w:bottom w:val="single" w:sz="4" w:space="0" w:color="auto"/>
              <w:right w:val="single" w:sz="4" w:space="0" w:color="auto"/>
            </w:tcBorders>
            <w:vAlign w:val="center"/>
            <w:hideMark/>
          </w:tcPr>
          <w:p w14:paraId="77D89CAC" w14:textId="77777777" w:rsidR="007C5E6B" w:rsidRDefault="007C5E6B">
            <w:pPr>
              <w:widowControl w:val="0"/>
              <w:spacing w:after="120"/>
              <w:ind w:left="-113" w:right="-124"/>
              <w:jc w:val="center"/>
              <w:rPr>
                <w:rFonts w:ascii="GHEA Grapalat" w:hAnsi="GHEA Grapalat"/>
                <w:sz w:val="16"/>
              </w:rPr>
            </w:pPr>
            <w:r>
              <w:rPr>
                <w:rFonts w:ascii="GHEA Grapalat" w:hAnsi="GHEA Grapalat"/>
                <w:sz w:val="16"/>
              </w:rPr>
              <w:t>октябрь</w:t>
            </w:r>
          </w:p>
        </w:tc>
        <w:tc>
          <w:tcPr>
            <w:tcW w:w="643" w:type="dxa"/>
            <w:tcBorders>
              <w:top w:val="single" w:sz="4" w:space="0" w:color="auto"/>
              <w:left w:val="single" w:sz="4" w:space="0" w:color="auto"/>
              <w:bottom w:val="single" w:sz="4" w:space="0" w:color="auto"/>
              <w:right w:val="single" w:sz="4" w:space="0" w:color="auto"/>
            </w:tcBorders>
            <w:vAlign w:val="center"/>
            <w:hideMark/>
          </w:tcPr>
          <w:p w14:paraId="4BFF6CD8" w14:textId="77777777" w:rsidR="007C5E6B" w:rsidRDefault="007C5E6B">
            <w:pPr>
              <w:widowControl w:val="0"/>
              <w:spacing w:after="120"/>
              <w:ind w:left="-94" w:right="-108"/>
              <w:jc w:val="center"/>
              <w:rPr>
                <w:rFonts w:ascii="GHEA Grapalat" w:hAnsi="GHEA Grapalat"/>
                <w:sz w:val="16"/>
              </w:rPr>
            </w:pPr>
            <w:r>
              <w:rPr>
                <w:rFonts w:ascii="GHEA Grapalat" w:hAnsi="GHEA Grapalat"/>
                <w:sz w:val="16"/>
              </w:rPr>
              <w:t>ноябрь</w:t>
            </w:r>
          </w:p>
        </w:tc>
        <w:tc>
          <w:tcPr>
            <w:tcW w:w="611" w:type="dxa"/>
            <w:tcBorders>
              <w:top w:val="single" w:sz="4" w:space="0" w:color="auto"/>
              <w:left w:val="single" w:sz="4" w:space="0" w:color="auto"/>
              <w:bottom w:val="single" w:sz="4" w:space="0" w:color="auto"/>
              <w:right w:val="single" w:sz="4" w:space="0" w:color="auto"/>
            </w:tcBorders>
            <w:vAlign w:val="center"/>
            <w:hideMark/>
          </w:tcPr>
          <w:p w14:paraId="20FF65C6" w14:textId="77777777" w:rsidR="007C5E6B" w:rsidRDefault="007C5E6B">
            <w:pPr>
              <w:widowControl w:val="0"/>
              <w:spacing w:after="120"/>
              <w:ind w:left="-136" w:right="-80"/>
              <w:jc w:val="center"/>
              <w:rPr>
                <w:rFonts w:ascii="GHEA Grapalat" w:hAnsi="GHEA Grapalat"/>
                <w:sz w:val="16"/>
              </w:rPr>
            </w:pPr>
            <w:r>
              <w:rPr>
                <w:rFonts w:ascii="GHEA Grapalat" w:hAnsi="GHEA Grapalat"/>
                <w:sz w:val="16"/>
              </w:rPr>
              <w:t>декабрь</w:t>
            </w:r>
          </w:p>
        </w:tc>
        <w:tc>
          <w:tcPr>
            <w:tcW w:w="666" w:type="dxa"/>
            <w:tcBorders>
              <w:top w:val="single" w:sz="4" w:space="0" w:color="auto"/>
              <w:left w:val="single" w:sz="4" w:space="0" w:color="auto"/>
              <w:bottom w:val="single" w:sz="4" w:space="0" w:color="auto"/>
              <w:right w:val="single" w:sz="4" w:space="0" w:color="auto"/>
            </w:tcBorders>
            <w:vAlign w:val="center"/>
            <w:hideMark/>
          </w:tcPr>
          <w:p w14:paraId="00F02577" w14:textId="77777777" w:rsidR="007C5E6B" w:rsidRDefault="007C5E6B">
            <w:pPr>
              <w:widowControl w:val="0"/>
              <w:spacing w:after="120"/>
              <w:ind w:right="-1"/>
              <w:jc w:val="center"/>
              <w:rPr>
                <w:rFonts w:ascii="GHEA Grapalat" w:hAnsi="GHEA Grapalat"/>
                <w:sz w:val="16"/>
                <w:lang w:val="en-US"/>
              </w:rPr>
            </w:pPr>
            <w:r>
              <w:rPr>
                <w:rFonts w:ascii="GHEA Grapalat" w:hAnsi="GHEA Grapalat"/>
                <w:sz w:val="16"/>
              </w:rPr>
              <w:t>Всего</w:t>
            </w:r>
          </w:p>
        </w:tc>
      </w:tr>
      <w:tr w:rsidR="00C97B3E" w14:paraId="785737A2" w14:textId="77777777" w:rsidTr="00C97B3E">
        <w:trPr>
          <w:trHeight w:val="363"/>
          <w:jc w:val="center"/>
        </w:trPr>
        <w:tc>
          <w:tcPr>
            <w:tcW w:w="1005" w:type="dxa"/>
            <w:tcBorders>
              <w:top w:val="single" w:sz="4" w:space="0" w:color="auto"/>
              <w:left w:val="single" w:sz="4" w:space="0" w:color="auto"/>
              <w:bottom w:val="single" w:sz="4" w:space="0" w:color="auto"/>
              <w:right w:val="single" w:sz="4" w:space="0" w:color="auto"/>
            </w:tcBorders>
            <w:vAlign w:val="center"/>
          </w:tcPr>
          <w:p w14:paraId="1F5071CF" w14:textId="25CF5734" w:rsidR="00C97B3E" w:rsidRDefault="00C97B3E" w:rsidP="00C97B3E">
            <w:pPr>
              <w:widowControl w:val="0"/>
              <w:spacing w:after="120"/>
              <w:jc w:val="center"/>
              <w:rPr>
                <w:rFonts w:ascii="GHEA Grapalat" w:hAnsi="GHEA Grapalat"/>
                <w:sz w:val="16"/>
              </w:rPr>
            </w:pPr>
            <w:r>
              <w:rPr>
                <w:rFonts w:ascii="GHEA Grapalat" w:hAnsi="GHEA Grapalat"/>
                <w:sz w:val="20"/>
                <w:lang w:val="hy-AM"/>
              </w:rPr>
              <w:t>1</w:t>
            </w:r>
          </w:p>
        </w:tc>
        <w:tc>
          <w:tcPr>
            <w:tcW w:w="1211" w:type="dxa"/>
            <w:tcBorders>
              <w:top w:val="single" w:sz="4" w:space="0" w:color="auto"/>
              <w:left w:val="single" w:sz="4" w:space="0" w:color="auto"/>
              <w:bottom w:val="single" w:sz="4" w:space="0" w:color="auto"/>
              <w:right w:val="single" w:sz="4" w:space="0" w:color="auto"/>
            </w:tcBorders>
            <w:vAlign w:val="center"/>
          </w:tcPr>
          <w:p w14:paraId="6C2AE21C" w14:textId="3B122129" w:rsidR="00C97B3E" w:rsidRPr="000C5F36" w:rsidRDefault="00C97B3E" w:rsidP="00C97B3E">
            <w:pPr>
              <w:widowControl w:val="0"/>
              <w:spacing w:after="120"/>
              <w:jc w:val="center"/>
              <w:rPr>
                <w:rFonts w:ascii="GHEA Grapalat" w:hAnsi="GHEA Grapalat"/>
                <w:sz w:val="16"/>
                <w:lang w:val="hy-AM"/>
              </w:rPr>
            </w:pPr>
            <w:r>
              <w:rPr>
                <w:rFonts w:ascii="GHEA Grapalat" w:hAnsi="GHEA Grapalat" w:cs="Calibri"/>
                <w:sz w:val="20"/>
                <w:szCs w:val="20"/>
              </w:rPr>
              <w:t>71351540</w:t>
            </w:r>
          </w:p>
        </w:tc>
        <w:tc>
          <w:tcPr>
            <w:tcW w:w="843" w:type="dxa"/>
            <w:tcBorders>
              <w:top w:val="single" w:sz="4" w:space="0" w:color="auto"/>
              <w:left w:val="single" w:sz="4" w:space="0" w:color="auto"/>
              <w:bottom w:val="single" w:sz="4" w:space="0" w:color="auto"/>
              <w:right w:val="single" w:sz="4" w:space="0" w:color="auto"/>
            </w:tcBorders>
            <w:vAlign w:val="center"/>
          </w:tcPr>
          <w:p w14:paraId="44312E71" w14:textId="51EB3FB3" w:rsidR="00C97B3E" w:rsidRDefault="00C97B3E" w:rsidP="00C97B3E">
            <w:pPr>
              <w:widowControl w:val="0"/>
              <w:spacing w:after="120"/>
              <w:jc w:val="center"/>
              <w:rPr>
                <w:rFonts w:ascii="GHEA Grapalat" w:hAnsi="GHEA Grapalat"/>
                <w:sz w:val="16"/>
              </w:rPr>
            </w:pPr>
            <w:r w:rsidRPr="00A170D6">
              <w:rPr>
                <w:rFonts w:ascii="GHEA Grapalat" w:hAnsi="GHEA Grapalat" w:cs="Calibri"/>
                <w:color w:val="000000"/>
                <w:sz w:val="20"/>
                <w:szCs w:val="20"/>
              </w:rPr>
              <w:t>Служба технического надзора</w:t>
            </w:r>
          </w:p>
        </w:tc>
        <w:tc>
          <w:tcPr>
            <w:tcW w:w="682" w:type="dxa"/>
            <w:tcBorders>
              <w:top w:val="single" w:sz="4" w:space="0" w:color="auto"/>
              <w:left w:val="single" w:sz="4" w:space="0" w:color="auto"/>
              <w:bottom w:val="single" w:sz="4" w:space="0" w:color="auto"/>
              <w:right w:val="single" w:sz="4" w:space="0" w:color="auto"/>
            </w:tcBorders>
            <w:hideMark/>
          </w:tcPr>
          <w:p w14:paraId="2DCF7440" w14:textId="25FDCAF3" w:rsidR="00C97B3E" w:rsidRDefault="00C97B3E" w:rsidP="00C97B3E">
            <w:pPr>
              <w:widowControl w:val="0"/>
              <w:spacing w:after="120"/>
              <w:jc w:val="center"/>
              <w:rPr>
                <w:rFonts w:ascii="GHEA Grapalat" w:hAnsi="GHEA Grapalat"/>
                <w:sz w:val="16"/>
              </w:rPr>
            </w:pPr>
          </w:p>
        </w:tc>
        <w:tc>
          <w:tcPr>
            <w:tcW w:w="813" w:type="dxa"/>
            <w:tcBorders>
              <w:top w:val="single" w:sz="4" w:space="0" w:color="auto"/>
              <w:left w:val="single" w:sz="4" w:space="0" w:color="auto"/>
              <w:bottom w:val="single" w:sz="4" w:space="0" w:color="auto"/>
              <w:right w:val="single" w:sz="4" w:space="0" w:color="auto"/>
            </w:tcBorders>
            <w:hideMark/>
          </w:tcPr>
          <w:p w14:paraId="0AAB94DE" w14:textId="145F8886" w:rsidR="00C97B3E" w:rsidRDefault="00C97B3E" w:rsidP="00C97B3E">
            <w:pPr>
              <w:widowControl w:val="0"/>
              <w:spacing w:after="120"/>
              <w:jc w:val="center"/>
              <w:rPr>
                <w:rFonts w:ascii="GHEA Grapalat" w:hAnsi="GHEA Grapalat"/>
                <w:sz w:val="16"/>
              </w:rPr>
            </w:pPr>
          </w:p>
        </w:tc>
        <w:tc>
          <w:tcPr>
            <w:tcW w:w="563" w:type="dxa"/>
            <w:tcBorders>
              <w:top w:val="single" w:sz="4" w:space="0" w:color="auto"/>
              <w:left w:val="single" w:sz="4" w:space="0" w:color="auto"/>
              <w:bottom w:val="single" w:sz="4" w:space="0" w:color="auto"/>
              <w:right w:val="single" w:sz="4" w:space="0" w:color="auto"/>
            </w:tcBorders>
            <w:vAlign w:val="center"/>
            <w:hideMark/>
          </w:tcPr>
          <w:p w14:paraId="737AC56A" w14:textId="0B588F7A" w:rsidR="00C97B3E" w:rsidRDefault="00C97B3E" w:rsidP="00C97B3E">
            <w:pPr>
              <w:widowControl w:val="0"/>
              <w:spacing w:after="120"/>
              <w:jc w:val="center"/>
              <w:rPr>
                <w:rFonts w:ascii="GHEA Grapalat" w:hAnsi="GHEA Grapalat" w:cs="Arial"/>
                <w:sz w:val="16"/>
              </w:rPr>
            </w:pPr>
            <w:r w:rsidRPr="00123DB4">
              <w:rPr>
                <w:rFonts w:ascii="GHEA Grapalat" w:hAnsi="GHEA Grapalat"/>
                <w:sz w:val="20"/>
                <w:lang w:val="hy-AM"/>
              </w:rPr>
              <w:t>100</w:t>
            </w:r>
            <w:r w:rsidRPr="00123DB4">
              <w:rPr>
                <w:rFonts w:ascii="GHEA Grapalat" w:hAnsi="GHEA Grapalat"/>
                <w:sz w:val="20"/>
                <w:lang w:val="pt-BR"/>
              </w:rPr>
              <w:t>%</w:t>
            </w:r>
          </w:p>
        </w:tc>
        <w:tc>
          <w:tcPr>
            <w:tcW w:w="681" w:type="dxa"/>
            <w:tcBorders>
              <w:top w:val="single" w:sz="4" w:space="0" w:color="auto"/>
              <w:left w:val="single" w:sz="4" w:space="0" w:color="auto"/>
              <w:bottom w:val="single" w:sz="4" w:space="0" w:color="auto"/>
              <w:right w:val="single" w:sz="4" w:space="0" w:color="auto"/>
            </w:tcBorders>
            <w:vAlign w:val="center"/>
            <w:hideMark/>
          </w:tcPr>
          <w:p w14:paraId="47F45943" w14:textId="3419AD70" w:rsidR="00C97B3E" w:rsidRDefault="00C97B3E" w:rsidP="00C97B3E">
            <w:pPr>
              <w:widowControl w:val="0"/>
              <w:spacing w:after="120"/>
              <w:jc w:val="center"/>
              <w:rPr>
                <w:rFonts w:ascii="GHEA Grapalat" w:hAnsi="GHEA Grapalat" w:cs="Arial"/>
                <w:sz w:val="16"/>
              </w:rPr>
            </w:pPr>
            <w:r w:rsidRPr="00CB2307">
              <w:rPr>
                <w:rFonts w:ascii="GHEA Grapalat" w:hAnsi="GHEA Grapalat"/>
                <w:sz w:val="20"/>
                <w:lang w:val="hy-AM"/>
              </w:rPr>
              <w:t>100</w:t>
            </w:r>
            <w:r w:rsidRPr="00CB2307">
              <w:rPr>
                <w:rFonts w:ascii="GHEA Grapalat" w:hAnsi="GHEA Grapalat"/>
                <w:sz w:val="20"/>
                <w:lang w:val="pt-BR"/>
              </w:rPr>
              <w:t>%</w:t>
            </w:r>
          </w:p>
        </w:tc>
        <w:tc>
          <w:tcPr>
            <w:tcW w:w="582" w:type="dxa"/>
            <w:tcBorders>
              <w:top w:val="single" w:sz="4" w:space="0" w:color="auto"/>
              <w:left w:val="single" w:sz="4" w:space="0" w:color="auto"/>
              <w:bottom w:val="single" w:sz="4" w:space="0" w:color="auto"/>
              <w:right w:val="single" w:sz="4" w:space="0" w:color="auto"/>
            </w:tcBorders>
            <w:vAlign w:val="center"/>
            <w:hideMark/>
          </w:tcPr>
          <w:p w14:paraId="04112C98" w14:textId="581F7801" w:rsidR="00C97B3E" w:rsidRDefault="00C97B3E" w:rsidP="00C97B3E">
            <w:pPr>
              <w:widowControl w:val="0"/>
              <w:spacing w:after="120"/>
              <w:jc w:val="center"/>
              <w:rPr>
                <w:rFonts w:ascii="GHEA Grapalat" w:hAnsi="GHEA Grapalat" w:cs="Arial"/>
                <w:sz w:val="16"/>
              </w:rPr>
            </w:pPr>
            <w:r w:rsidRPr="00CB2307">
              <w:rPr>
                <w:rFonts w:ascii="GHEA Grapalat" w:hAnsi="GHEA Grapalat"/>
                <w:sz w:val="20"/>
                <w:lang w:val="hy-AM"/>
              </w:rPr>
              <w:t>100</w:t>
            </w:r>
            <w:r w:rsidRPr="00CB2307">
              <w:rPr>
                <w:rFonts w:ascii="GHEA Grapalat" w:hAnsi="GHEA Grapalat"/>
                <w:sz w:val="20"/>
                <w:lang w:val="pt-BR"/>
              </w:rPr>
              <w:t>%</w:t>
            </w:r>
          </w:p>
        </w:tc>
        <w:tc>
          <w:tcPr>
            <w:tcW w:w="566" w:type="dxa"/>
            <w:tcBorders>
              <w:top w:val="single" w:sz="4" w:space="0" w:color="auto"/>
              <w:left w:val="single" w:sz="4" w:space="0" w:color="auto"/>
              <w:bottom w:val="single" w:sz="4" w:space="0" w:color="auto"/>
              <w:right w:val="single" w:sz="4" w:space="0" w:color="auto"/>
            </w:tcBorders>
            <w:vAlign w:val="center"/>
            <w:hideMark/>
          </w:tcPr>
          <w:p w14:paraId="21E8811D" w14:textId="4A4BA1CB" w:rsidR="00C97B3E" w:rsidRDefault="00C97B3E" w:rsidP="00C97B3E">
            <w:pPr>
              <w:widowControl w:val="0"/>
              <w:spacing w:after="120"/>
              <w:jc w:val="center"/>
              <w:rPr>
                <w:rFonts w:ascii="GHEA Grapalat" w:hAnsi="GHEA Grapalat" w:cs="Arial"/>
                <w:sz w:val="16"/>
              </w:rPr>
            </w:pPr>
            <w:r w:rsidRPr="00CB2307">
              <w:rPr>
                <w:rFonts w:ascii="GHEA Grapalat" w:hAnsi="GHEA Grapalat"/>
                <w:sz w:val="20"/>
                <w:lang w:val="hy-AM"/>
              </w:rPr>
              <w:t>100</w:t>
            </w:r>
            <w:r w:rsidRPr="00CB2307">
              <w:rPr>
                <w:rFonts w:ascii="GHEA Grapalat" w:hAnsi="GHEA Grapalat"/>
                <w:sz w:val="20"/>
                <w:lang w:val="pt-BR"/>
              </w:rPr>
              <w:t>%</w:t>
            </w:r>
          </w:p>
        </w:tc>
        <w:tc>
          <w:tcPr>
            <w:tcW w:w="601" w:type="dxa"/>
            <w:tcBorders>
              <w:top w:val="single" w:sz="4" w:space="0" w:color="auto"/>
              <w:left w:val="single" w:sz="4" w:space="0" w:color="auto"/>
              <w:bottom w:val="single" w:sz="4" w:space="0" w:color="auto"/>
              <w:right w:val="single" w:sz="4" w:space="0" w:color="auto"/>
            </w:tcBorders>
            <w:vAlign w:val="center"/>
            <w:hideMark/>
          </w:tcPr>
          <w:p w14:paraId="6FADEA5B" w14:textId="528AC402" w:rsidR="00C97B3E" w:rsidRDefault="00C97B3E" w:rsidP="00C97B3E">
            <w:pPr>
              <w:widowControl w:val="0"/>
              <w:spacing w:after="120"/>
              <w:jc w:val="center"/>
              <w:rPr>
                <w:rFonts w:ascii="GHEA Grapalat" w:hAnsi="GHEA Grapalat" w:cs="Arial"/>
                <w:sz w:val="16"/>
              </w:rPr>
            </w:pPr>
            <w:r w:rsidRPr="00CB2307">
              <w:rPr>
                <w:rFonts w:ascii="GHEA Grapalat" w:hAnsi="GHEA Grapalat"/>
                <w:sz w:val="20"/>
                <w:lang w:val="hy-AM"/>
              </w:rPr>
              <w:t>100</w:t>
            </w:r>
            <w:r w:rsidRPr="00CB2307">
              <w:rPr>
                <w:rFonts w:ascii="GHEA Grapalat" w:hAnsi="GHEA Grapalat"/>
                <w:sz w:val="20"/>
                <w:lang w:val="pt-BR"/>
              </w:rPr>
              <w:t>%</w:t>
            </w:r>
          </w:p>
        </w:tc>
        <w:tc>
          <w:tcPr>
            <w:tcW w:w="611" w:type="dxa"/>
            <w:tcBorders>
              <w:top w:val="single" w:sz="4" w:space="0" w:color="auto"/>
              <w:left w:val="single" w:sz="4" w:space="0" w:color="auto"/>
              <w:bottom w:val="single" w:sz="4" w:space="0" w:color="auto"/>
              <w:right w:val="single" w:sz="4" w:space="0" w:color="auto"/>
            </w:tcBorders>
            <w:vAlign w:val="center"/>
            <w:hideMark/>
          </w:tcPr>
          <w:p w14:paraId="7E04A76E" w14:textId="308E63B5" w:rsidR="00C97B3E" w:rsidRDefault="00C97B3E" w:rsidP="00C97B3E">
            <w:pPr>
              <w:widowControl w:val="0"/>
              <w:spacing w:after="120"/>
              <w:jc w:val="center"/>
              <w:rPr>
                <w:rFonts w:ascii="GHEA Grapalat" w:hAnsi="GHEA Grapalat" w:cs="Arial"/>
                <w:sz w:val="16"/>
              </w:rPr>
            </w:pPr>
            <w:r w:rsidRPr="00CB2307">
              <w:rPr>
                <w:rFonts w:ascii="GHEA Grapalat" w:hAnsi="GHEA Grapalat"/>
                <w:sz w:val="20"/>
                <w:lang w:val="hy-AM"/>
              </w:rPr>
              <w:t>100</w:t>
            </w:r>
            <w:r w:rsidRPr="00CB2307">
              <w:rPr>
                <w:rFonts w:ascii="GHEA Grapalat" w:hAnsi="GHEA Grapalat"/>
                <w:sz w:val="20"/>
                <w:lang w:val="pt-BR"/>
              </w:rPr>
              <w:t>%</w:t>
            </w:r>
          </w:p>
        </w:tc>
        <w:tc>
          <w:tcPr>
            <w:tcW w:w="871" w:type="dxa"/>
            <w:tcBorders>
              <w:top w:val="single" w:sz="4" w:space="0" w:color="auto"/>
              <w:left w:val="single" w:sz="4" w:space="0" w:color="auto"/>
              <w:bottom w:val="single" w:sz="4" w:space="0" w:color="auto"/>
              <w:right w:val="single" w:sz="4" w:space="0" w:color="auto"/>
            </w:tcBorders>
            <w:vAlign w:val="center"/>
          </w:tcPr>
          <w:p w14:paraId="13982944" w14:textId="6193EE91" w:rsidR="00C97B3E" w:rsidRDefault="00C97B3E" w:rsidP="00C97B3E">
            <w:pPr>
              <w:widowControl w:val="0"/>
              <w:spacing w:after="120"/>
              <w:jc w:val="center"/>
              <w:rPr>
                <w:rFonts w:ascii="GHEA Grapalat" w:hAnsi="GHEA Grapalat" w:cs="Arial"/>
                <w:sz w:val="16"/>
              </w:rPr>
            </w:pPr>
            <w:r w:rsidRPr="00CB2307">
              <w:rPr>
                <w:rFonts w:ascii="GHEA Grapalat" w:hAnsi="GHEA Grapalat"/>
                <w:sz w:val="20"/>
                <w:lang w:val="hy-AM"/>
              </w:rPr>
              <w:t>100</w:t>
            </w:r>
            <w:r w:rsidRPr="00CB2307">
              <w:rPr>
                <w:rFonts w:ascii="GHEA Grapalat" w:hAnsi="GHEA Grapalat"/>
                <w:sz w:val="20"/>
                <w:lang w:val="pt-BR"/>
              </w:rPr>
              <w:t>%</w:t>
            </w:r>
          </w:p>
        </w:tc>
        <w:tc>
          <w:tcPr>
            <w:tcW w:w="676" w:type="dxa"/>
            <w:tcBorders>
              <w:top w:val="single" w:sz="4" w:space="0" w:color="auto"/>
              <w:left w:val="single" w:sz="4" w:space="0" w:color="auto"/>
              <w:bottom w:val="single" w:sz="4" w:space="0" w:color="auto"/>
              <w:right w:val="single" w:sz="4" w:space="0" w:color="auto"/>
            </w:tcBorders>
            <w:vAlign w:val="center"/>
          </w:tcPr>
          <w:p w14:paraId="4F73C462" w14:textId="03342C63" w:rsidR="00C97B3E" w:rsidRDefault="00C97B3E" w:rsidP="00C97B3E">
            <w:pPr>
              <w:widowControl w:val="0"/>
              <w:spacing w:after="120"/>
              <w:jc w:val="center"/>
              <w:rPr>
                <w:rFonts w:ascii="GHEA Grapalat" w:hAnsi="GHEA Grapalat" w:cs="Arial"/>
                <w:sz w:val="16"/>
              </w:rPr>
            </w:pPr>
            <w:r w:rsidRPr="00CB2307">
              <w:rPr>
                <w:rFonts w:ascii="GHEA Grapalat" w:hAnsi="GHEA Grapalat"/>
                <w:sz w:val="20"/>
                <w:lang w:val="hy-AM"/>
              </w:rPr>
              <w:t>100</w:t>
            </w:r>
            <w:r w:rsidRPr="00CB2307">
              <w:rPr>
                <w:rFonts w:ascii="GHEA Grapalat" w:hAnsi="GHEA Grapalat"/>
                <w:sz w:val="20"/>
                <w:lang w:val="pt-BR"/>
              </w:rPr>
              <w:t>%</w:t>
            </w:r>
          </w:p>
        </w:tc>
        <w:tc>
          <w:tcPr>
            <w:tcW w:w="643" w:type="dxa"/>
            <w:tcBorders>
              <w:top w:val="single" w:sz="4" w:space="0" w:color="auto"/>
              <w:left w:val="single" w:sz="4" w:space="0" w:color="auto"/>
              <w:bottom w:val="single" w:sz="4" w:space="0" w:color="auto"/>
              <w:right w:val="single" w:sz="4" w:space="0" w:color="auto"/>
            </w:tcBorders>
            <w:vAlign w:val="center"/>
          </w:tcPr>
          <w:p w14:paraId="2741C3A9" w14:textId="0397812C" w:rsidR="00C97B3E" w:rsidRDefault="00C97B3E" w:rsidP="00C97B3E">
            <w:pPr>
              <w:widowControl w:val="0"/>
              <w:spacing w:after="120"/>
              <w:jc w:val="center"/>
              <w:rPr>
                <w:rFonts w:ascii="GHEA Grapalat" w:hAnsi="GHEA Grapalat" w:cs="Arial"/>
                <w:sz w:val="16"/>
              </w:rPr>
            </w:pPr>
            <w:r w:rsidRPr="00123DB4">
              <w:rPr>
                <w:rFonts w:ascii="GHEA Grapalat" w:hAnsi="GHEA Grapalat"/>
                <w:sz w:val="20"/>
                <w:lang w:val="hy-AM"/>
              </w:rPr>
              <w:t>100</w:t>
            </w:r>
            <w:r w:rsidRPr="00123DB4">
              <w:rPr>
                <w:rFonts w:ascii="GHEA Grapalat" w:hAnsi="GHEA Grapalat"/>
                <w:sz w:val="20"/>
                <w:lang w:val="pt-BR"/>
              </w:rPr>
              <w:t>%</w:t>
            </w:r>
          </w:p>
        </w:tc>
        <w:tc>
          <w:tcPr>
            <w:tcW w:w="611" w:type="dxa"/>
            <w:tcBorders>
              <w:top w:val="single" w:sz="4" w:space="0" w:color="auto"/>
              <w:left w:val="single" w:sz="4" w:space="0" w:color="auto"/>
              <w:bottom w:val="single" w:sz="4" w:space="0" w:color="auto"/>
              <w:right w:val="single" w:sz="4" w:space="0" w:color="auto"/>
            </w:tcBorders>
            <w:vAlign w:val="center"/>
            <w:hideMark/>
          </w:tcPr>
          <w:p w14:paraId="20FBFEFE" w14:textId="019412AF" w:rsidR="00C97B3E" w:rsidRDefault="00C97B3E" w:rsidP="00C97B3E">
            <w:pPr>
              <w:widowControl w:val="0"/>
              <w:spacing w:after="120"/>
              <w:jc w:val="center"/>
              <w:rPr>
                <w:rFonts w:ascii="GHEA Grapalat" w:hAnsi="GHEA Grapalat" w:cs="Arial"/>
                <w:sz w:val="16"/>
              </w:rPr>
            </w:pPr>
            <w:r w:rsidRPr="00123DB4">
              <w:rPr>
                <w:rFonts w:ascii="GHEA Grapalat" w:hAnsi="GHEA Grapalat"/>
                <w:sz w:val="20"/>
                <w:lang w:val="hy-AM"/>
              </w:rPr>
              <w:t>100</w:t>
            </w:r>
            <w:r w:rsidRPr="00123DB4">
              <w:rPr>
                <w:rFonts w:ascii="GHEA Grapalat" w:hAnsi="GHEA Grapalat"/>
                <w:sz w:val="20"/>
                <w:lang w:val="pt-BR"/>
              </w:rPr>
              <w:t>%</w:t>
            </w:r>
          </w:p>
        </w:tc>
        <w:tc>
          <w:tcPr>
            <w:tcW w:w="666" w:type="dxa"/>
            <w:tcBorders>
              <w:top w:val="single" w:sz="4" w:space="0" w:color="auto"/>
              <w:left w:val="single" w:sz="4" w:space="0" w:color="auto"/>
              <w:bottom w:val="single" w:sz="4" w:space="0" w:color="auto"/>
              <w:right w:val="single" w:sz="4" w:space="0" w:color="auto"/>
            </w:tcBorders>
            <w:vAlign w:val="center"/>
            <w:hideMark/>
          </w:tcPr>
          <w:p w14:paraId="7E720C85" w14:textId="3B7444D4" w:rsidR="00C97B3E" w:rsidRDefault="00C97B3E" w:rsidP="00C97B3E">
            <w:pPr>
              <w:widowControl w:val="0"/>
              <w:spacing w:after="120"/>
              <w:jc w:val="center"/>
              <w:rPr>
                <w:rFonts w:ascii="GHEA Grapalat" w:hAnsi="GHEA Grapalat"/>
                <w:b/>
                <w:sz w:val="16"/>
              </w:rPr>
            </w:pPr>
            <w:r w:rsidRPr="00123DB4">
              <w:rPr>
                <w:rFonts w:ascii="GHEA Grapalat" w:hAnsi="GHEA Grapalat"/>
                <w:sz w:val="20"/>
                <w:lang w:val="hy-AM"/>
              </w:rPr>
              <w:t>100</w:t>
            </w:r>
            <w:r w:rsidRPr="00123DB4">
              <w:rPr>
                <w:rFonts w:ascii="GHEA Grapalat" w:hAnsi="GHEA Grapalat"/>
                <w:sz w:val="20"/>
                <w:lang w:val="pt-BR"/>
              </w:rPr>
              <w:t>%</w:t>
            </w:r>
          </w:p>
        </w:tc>
      </w:tr>
    </w:tbl>
    <w:p w14:paraId="44FE42A7" w14:textId="77777777" w:rsidR="007C5E6B" w:rsidRDefault="007C5E6B" w:rsidP="007C5E6B">
      <w:pPr>
        <w:widowControl w:val="0"/>
        <w:spacing w:after="160" w:line="360" w:lineRule="auto"/>
        <w:rPr>
          <w:rFonts w:ascii="GHEA Grapalat" w:hAnsi="GHEA Grapalat"/>
          <w:i/>
        </w:rPr>
      </w:pPr>
    </w:p>
    <w:tbl>
      <w:tblPr>
        <w:tblW w:w="9645" w:type="dxa"/>
        <w:jc w:val="center"/>
        <w:tblLayout w:type="fixed"/>
        <w:tblLook w:val="04A0" w:firstRow="1" w:lastRow="0" w:firstColumn="1" w:lastColumn="0" w:noHBand="0" w:noVBand="1"/>
      </w:tblPr>
      <w:tblGrid>
        <w:gridCol w:w="4539"/>
        <w:gridCol w:w="760"/>
        <w:gridCol w:w="4346"/>
      </w:tblGrid>
      <w:tr w:rsidR="007C5E6B" w14:paraId="1966411B" w14:textId="77777777" w:rsidTr="007C5E6B">
        <w:trPr>
          <w:jc w:val="center"/>
        </w:trPr>
        <w:tc>
          <w:tcPr>
            <w:tcW w:w="4536" w:type="dxa"/>
            <w:hideMark/>
          </w:tcPr>
          <w:p w14:paraId="694FE3CC" w14:textId="77777777" w:rsidR="007C5E6B" w:rsidRDefault="007C5E6B">
            <w:pPr>
              <w:widowControl w:val="0"/>
              <w:spacing w:after="160" w:line="360" w:lineRule="auto"/>
              <w:jc w:val="center"/>
              <w:rPr>
                <w:rFonts w:ascii="GHEA Grapalat" w:hAnsi="GHEA Grapalat" w:cs="Sylfaen"/>
                <w:b/>
                <w:bCs/>
              </w:rPr>
            </w:pPr>
            <w:r>
              <w:rPr>
                <w:rFonts w:ascii="GHEA Grapalat" w:hAnsi="GHEA Grapalat"/>
                <w:b/>
              </w:rPr>
              <w:t>ЗАКАЗЧИК</w:t>
            </w:r>
          </w:p>
          <w:p w14:paraId="38E2EEDD" w14:textId="77777777" w:rsidR="007C5E6B" w:rsidRDefault="007C5E6B">
            <w:pPr>
              <w:widowControl w:val="0"/>
              <w:jc w:val="center"/>
              <w:rPr>
                <w:rFonts w:ascii="GHEA Grapalat" w:hAnsi="GHEA Grapalat"/>
                <w:lang w:val="en-US"/>
              </w:rPr>
            </w:pPr>
            <w:r>
              <w:rPr>
                <w:rFonts w:ascii="GHEA Grapalat" w:hAnsi="GHEA Grapalat"/>
                <w:lang w:val="en-US"/>
              </w:rPr>
              <w:lastRenderedPageBreak/>
              <w:t>_________________________</w:t>
            </w:r>
          </w:p>
          <w:p w14:paraId="74F26162" w14:textId="77777777" w:rsidR="007C5E6B" w:rsidRDefault="007C5E6B">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118EE949" w14:textId="77777777" w:rsidR="007C5E6B" w:rsidRDefault="007C5E6B">
            <w:pPr>
              <w:widowControl w:val="0"/>
              <w:spacing w:after="160" w:line="360" w:lineRule="auto"/>
              <w:jc w:val="center"/>
              <w:rPr>
                <w:rFonts w:ascii="GHEA Grapalat" w:hAnsi="GHEA Grapalat"/>
              </w:rPr>
            </w:pPr>
            <w:r>
              <w:rPr>
                <w:rFonts w:ascii="GHEA Grapalat" w:hAnsi="GHEA Grapalat"/>
              </w:rPr>
              <w:t>М. П.</w:t>
            </w:r>
          </w:p>
        </w:tc>
        <w:tc>
          <w:tcPr>
            <w:tcW w:w="760" w:type="dxa"/>
          </w:tcPr>
          <w:p w14:paraId="32985296" w14:textId="77777777" w:rsidR="007C5E6B" w:rsidRDefault="007C5E6B">
            <w:pPr>
              <w:widowControl w:val="0"/>
              <w:spacing w:after="160" w:line="360" w:lineRule="auto"/>
              <w:jc w:val="center"/>
              <w:rPr>
                <w:rFonts w:ascii="GHEA Grapalat" w:hAnsi="GHEA Grapalat"/>
              </w:rPr>
            </w:pPr>
          </w:p>
        </w:tc>
        <w:tc>
          <w:tcPr>
            <w:tcW w:w="4343" w:type="dxa"/>
            <w:hideMark/>
          </w:tcPr>
          <w:p w14:paraId="18A51FC2" w14:textId="77777777" w:rsidR="007C5E6B" w:rsidRDefault="007C5E6B">
            <w:pPr>
              <w:widowControl w:val="0"/>
              <w:spacing w:after="160" w:line="360" w:lineRule="auto"/>
              <w:jc w:val="center"/>
              <w:rPr>
                <w:rFonts w:ascii="GHEA Grapalat" w:hAnsi="GHEA Grapalat" w:cs="Sylfaen"/>
                <w:b/>
                <w:bCs/>
              </w:rPr>
            </w:pPr>
            <w:r>
              <w:rPr>
                <w:rFonts w:ascii="GHEA Grapalat" w:hAnsi="GHEA Grapalat"/>
                <w:b/>
              </w:rPr>
              <w:t>ИСПОЛНИТЕЛЬ</w:t>
            </w:r>
          </w:p>
          <w:p w14:paraId="11C01219" w14:textId="77777777" w:rsidR="007C5E6B" w:rsidRDefault="007C5E6B">
            <w:pPr>
              <w:widowControl w:val="0"/>
              <w:jc w:val="center"/>
              <w:rPr>
                <w:rFonts w:ascii="GHEA Grapalat" w:hAnsi="GHEA Grapalat"/>
                <w:lang w:val="en-US"/>
              </w:rPr>
            </w:pPr>
            <w:r>
              <w:rPr>
                <w:rFonts w:ascii="GHEA Grapalat" w:hAnsi="GHEA Grapalat"/>
                <w:lang w:val="en-US"/>
              </w:rPr>
              <w:lastRenderedPageBreak/>
              <w:t>_________________________</w:t>
            </w:r>
          </w:p>
          <w:p w14:paraId="1082FA8A" w14:textId="77777777" w:rsidR="007C5E6B" w:rsidRDefault="007C5E6B">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0BD22F1E" w14:textId="77777777" w:rsidR="007C5E6B" w:rsidRDefault="007C5E6B">
            <w:pPr>
              <w:widowControl w:val="0"/>
              <w:spacing w:after="160" w:line="360" w:lineRule="auto"/>
              <w:jc w:val="center"/>
              <w:rPr>
                <w:rFonts w:ascii="GHEA Grapalat" w:hAnsi="GHEA Grapalat"/>
              </w:rPr>
            </w:pPr>
            <w:r>
              <w:rPr>
                <w:rFonts w:ascii="GHEA Grapalat" w:hAnsi="GHEA Grapalat"/>
              </w:rPr>
              <w:t>М. П.</w:t>
            </w:r>
          </w:p>
        </w:tc>
      </w:tr>
    </w:tbl>
    <w:p w14:paraId="02DC6CEC" w14:textId="77777777" w:rsidR="007C5E6B" w:rsidRDefault="007C5E6B" w:rsidP="007C5E6B">
      <w:pPr>
        <w:spacing w:line="360" w:lineRule="auto"/>
        <w:rPr>
          <w:rFonts w:ascii="GHEA Grapalat" w:hAnsi="GHEA Grapalat"/>
        </w:rPr>
        <w:sectPr w:rsidR="007C5E6B">
          <w:footnotePr>
            <w:pos w:val="beneathText"/>
          </w:footnotePr>
          <w:pgSz w:w="11907" w:h="16840"/>
          <w:pgMar w:top="1134" w:right="1418" w:bottom="1560" w:left="1418" w:header="561" w:footer="561" w:gutter="0"/>
          <w:cols w:space="720"/>
        </w:sectPr>
      </w:pPr>
    </w:p>
    <w:p w14:paraId="5D4B517B" w14:textId="77777777" w:rsidR="007C5E6B" w:rsidRDefault="007C5E6B" w:rsidP="007C5E6B">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lastRenderedPageBreak/>
        <w:t>Приложение № 3</w:t>
      </w:r>
    </w:p>
    <w:p w14:paraId="2D81BAEC" w14:textId="77777777" w:rsidR="007C5E6B" w:rsidRDefault="007C5E6B" w:rsidP="007C5E6B">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к Договору под кодом </w:t>
      </w:r>
      <w:r>
        <w:rPr>
          <w:rFonts w:ascii="GHEA Grapalat" w:hAnsi="GHEA Grapalat" w:cs="TimesArmenianPSMT"/>
          <w:i/>
        </w:rPr>
        <w:br/>
      </w:r>
      <w:r>
        <w:rPr>
          <w:rFonts w:ascii="GHEA Grapalat" w:hAnsi="GHEA Grapalat"/>
          <w:i/>
        </w:rPr>
        <w:t xml:space="preserve"> 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64ECB50B" w14:textId="77777777" w:rsidR="007C5E6B" w:rsidRDefault="007C5E6B" w:rsidP="007C5E6B">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4A0" w:firstRow="1" w:lastRow="0" w:firstColumn="1" w:lastColumn="0" w:noHBand="0" w:noVBand="1"/>
      </w:tblPr>
      <w:tblGrid>
        <w:gridCol w:w="4813"/>
        <w:gridCol w:w="14"/>
        <w:gridCol w:w="4923"/>
      </w:tblGrid>
      <w:tr w:rsidR="007C5E6B" w:rsidRPr="007A7EFB" w14:paraId="4CC32BEA" w14:textId="77777777" w:rsidTr="007C5E6B">
        <w:trPr>
          <w:tblCellSpacing w:w="7" w:type="dxa"/>
          <w:jc w:val="center"/>
        </w:trPr>
        <w:tc>
          <w:tcPr>
            <w:tcW w:w="0" w:type="auto"/>
            <w:gridSpan w:val="2"/>
            <w:vAlign w:val="center"/>
          </w:tcPr>
          <w:p w14:paraId="67EA4182" w14:textId="77777777" w:rsidR="007C5E6B" w:rsidRDefault="007C5E6B">
            <w:pPr>
              <w:widowControl w:val="0"/>
              <w:spacing w:after="160" w:line="360" w:lineRule="auto"/>
              <w:rPr>
                <w:rFonts w:ascii="GHEA Grapalat" w:hAnsi="GHEA Grapalat"/>
                <w:iCs/>
                <w:color w:val="000000"/>
              </w:rPr>
            </w:pPr>
          </w:p>
        </w:tc>
        <w:tc>
          <w:tcPr>
            <w:tcW w:w="0" w:type="auto"/>
            <w:vAlign w:val="center"/>
          </w:tcPr>
          <w:p w14:paraId="20E00241" w14:textId="77777777" w:rsidR="007C5E6B" w:rsidRDefault="007C5E6B">
            <w:pPr>
              <w:widowControl w:val="0"/>
              <w:spacing w:after="160" w:line="360" w:lineRule="auto"/>
              <w:rPr>
                <w:rFonts w:ascii="GHEA Grapalat" w:hAnsi="GHEA Grapalat" w:cs="Arial"/>
                <w:iCs/>
                <w:color w:val="000000"/>
              </w:rPr>
            </w:pPr>
          </w:p>
        </w:tc>
      </w:tr>
      <w:tr w:rsidR="007C5E6B" w14:paraId="437DED95" w14:textId="77777777" w:rsidTr="007C5E6B">
        <w:trPr>
          <w:tblCellSpacing w:w="7" w:type="dxa"/>
          <w:jc w:val="center"/>
        </w:trPr>
        <w:tc>
          <w:tcPr>
            <w:tcW w:w="0" w:type="auto"/>
            <w:vAlign w:val="center"/>
            <w:hideMark/>
          </w:tcPr>
          <w:p w14:paraId="7678819A"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rPr>
              <w:t>Сторона договора</w:t>
            </w:r>
            <w:r>
              <w:rPr>
                <w:rFonts w:ascii="GHEA Grapalat" w:hAnsi="GHEA Grapalat"/>
                <w:color w:val="000000"/>
              </w:rPr>
              <w:t xml:space="preserve"> </w:t>
            </w:r>
          </w:p>
          <w:p w14:paraId="0810E9BC"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_______________________________</w:t>
            </w:r>
          </w:p>
          <w:p w14:paraId="0BE37D49"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________________________________</w:t>
            </w:r>
          </w:p>
          <w:p w14:paraId="3149FE89"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место нахождения _______________</w:t>
            </w:r>
          </w:p>
          <w:p w14:paraId="7EB69D44"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Р/С_____________________________</w:t>
            </w:r>
          </w:p>
          <w:p w14:paraId="3EBC2F31"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УНН____________________________</w:t>
            </w:r>
          </w:p>
        </w:tc>
        <w:tc>
          <w:tcPr>
            <w:tcW w:w="0" w:type="auto"/>
            <w:gridSpan w:val="2"/>
            <w:vAlign w:val="center"/>
            <w:hideMark/>
          </w:tcPr>
          <w:p w14:paraId="546B3D72"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312125AB"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________________________________</w:t>
            </w:r>
          </w:p>
          <w:p w14:paraId="5FAED022"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_________________________________</w:t>
            </w:r>
          </w:p>
          <w:p w14:paraId="50739F56"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место нахождения ________________</w:t>
            </w:r>
          </w:p>
          <w:p w14:paraId="7EB49129"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Р/С_____________________________</w:t>
            </w:r>
          </w:p>
          <w:p w14:paraId="7031D9D0"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УНН____________________________</w:t>
            </w:r>
          </w:p>
        </w:tc>
      </w:tr>
    </w:tbl>
    <w:p w14:paraId="5110520E" w14:textId="77777777" w:rsidR="007C5E6B" w:rsidRDefault="007C5E6B" w:rsidP="007C5E6B">
      <w:pPr>
        <w:widowControl w:val="0"/>
        <w:spacing w:after="160" w:line="360" w:lineRule="auto"/>
        <w:ind w:firstLine="375"/>
        <w:rPr>
          <w:rFonts w:ascii="GHEA Grapalat" w:hAnsi="GHEA Grapalat"/>
          <w:iCs/>
          <w:color w:val="000000"/>
        </w:rPr>
      </w:pPr>
    </w:p>
    <w:p w14:paraId="7A28D69F" w14:textId="77777777" w:rsidR="007C5E6B" w:rsidRDefault="007C5E6B" w:rsidP="007C5E6B">
      <w:pPr>
        <w:widowControl w:val="0"/>
        <w:spacing w:after="160" w:line="360" w:lineRule="auto"/>
        <w:ind w:left="567" w:right="566"/>
        <w:jc w:val="center"/>
        <w:rPr>
          <w:rFonts w:ascii="GHEA Grapalat" w:hAnsi="GHEA Grapalat"/>
          <w:iCs/>
          <w:color w:val="000000"/>
        </w:rPr>
      </w:pPr>
      <w:r>
        <w:rPr>
          <w:rFonts w:ascii="GHEA Grapalat" w:hAnsi="GHEA Grapalat"/>
          <w:b/>
          <w:color w:val="000000"/>
        </w:rPr>
        <w:t>АКТ №</w:t>
      </w:r>
    </w:p>
    <w:p w14:paraId="0BBE956A" w14:textId="77777777" w:rsidR="007C5E6B" w:rsidRDefault="007C5E6B" w:rsidP="007C5E6B">
      <w:pPr>
        <w:widowControl w:val="0"/>
        <w:spacing w:after="160" w:line="360" w:lineRule="auto"/>
        <w:ind w:left="567" w:right="566"/>
        <w:jc w:val="center"/>
        <w:rPr>
          <w:rFonts w:ascii="GHEA Grapalat" w:hAnsi="GHEA Grapalat"/>
          <w:b/>
          <w:bCs/>
          <w:iCs/>
          <w:color w:val="000000"/>
        </w:rPr>
      </w:pPr>
      <w:r>
        <w:rPr>
          <w:rFonts w:ascii="GHEA Grapalat" w:hAnsi="GHEA Grapalat"/>
          <w:b/>
          <w:color w:val="000000"/>
        </w:rPr>
        <w:t xml:space="preserve">СДАЧИ-ПРИЕМКИ РЕЗУЛЬТАТОВ </w:t>
      </w:r>
      <w:r>
        <w:rPr>
          <w:rFonts w:ascii="GHEA Grapalat" w:hAnsi="GHEA Grapalat"/>
          <w:b/>
          <w:color w:val="000000"/>
        </w:rPr>
        <w:br/>
        <w:t>ИСПОЛНЕНИЯ ДОГОВОРА ИЛИ ЕГО ЧАСТИ</w:t>
      </w:r>
    </w:p>
    <w:p w14:paraId="2976BC88" w14:textId="77777777" w:rsidR="007C5E6B" w:rsidRDefault="007C5E6B" w:rsidP="007C5E6B">
      <w:pPr>
        <w:pStyle w:val="a3"/>
        <w:widowControl w:val="0"/>
        <w:ind w:firstLine="0"/>
        <w:jc w:val="center"/>
        <w:rPr>
          <w:rFonts w:ascii="GHEA Grapalat" w:hAnsi="GHEA Grapalat"/>
          <w:b/>
          <w:bCs/>
          <w:iCs/>
          <w:sz w:val="24"/>
          <w:szCs w:val="24"/>
        </w:rPr>
      </w:pPr>
    </w:p>
    <w:p w14:paraId="4B2B69A6" w14:textId="77777777" w:rsidR="007C5E6B" w:rsidRDefault="007C5E6B" w:rsidP="007C5E6B">
      <w:pPr>
        <w:pStyle w:val="a3"/>
        <w:widowControl w:val="0"/>
        <w:tabs>
          <w:tab w:val="left" w:pos="1134"/>
          <w:tab w:val="left" w:pos="1985"/>
        </w:tabs>
        <w:ind w:firstLine="540"/>
        <w:rPr>
          <w:rFonts w:ascii="GHEA Grapalat" w:hAnsi="GHEA Grapalat"/>
          <w:i w:val="0"/>
          <w:iCs/>
          <w:sz w:val="24"/>
          <w:szCs w:val="24"/>
        </w:rPr>
      </w:pPr>
      <w:r>
        <w:rPr>
          <w:rFonts w:ascii="GHEA Grapalat" w:hAnsi="GHEA Grapalat"/>
          <w:i w:val="0"/>
          <w:sz w:val="24"/>
          <w:szCs w:val="24"/>
        </w:rPr>
        <w:t>"</w:t>
      </w:r>
      <w:r>
        <w:rPr>
          <w:rFonts w:ascii="GHEA Grapalat" w:hAnsi="GHEA Grapalat"/>
          <w:i w:val="0"/>
          <w:sz w:val="24"/>
          <w:szCs w:val="24"/>
        </w:rPr>
        <w:tab/>
        <w:t>" "</w:t>
      </w:r>
      <w:r>
        <w:rPr>
          <w:rFonts w:ascii="GHEA Grapalat" w:hAnsi="GHEA Grapalat"/>
          <w:i w:val="0"/>
          <w:sz w:val="24"/>
          <w:szCs w:val="24"/>
        </w:rPr>
        <w:tab/>
        <w:t>" 20.</w:t>
      </w:r>
      <w:r>
        <w:rPr>
          <w:rFonts w:ascii="GHEA Grapalat" w:hAnsi="GHEA Grapalat"/>
          <w:i w:val="0"/>
          <w:sz w:val="24"/>
          <w:szCs w:val="24"/>
        </w:rPr>
        <w:tab/>
        <w:t>г.</w:t>
      </w:r>
    </w:p>
    <w:p w14:paraId="5B80E0A4" w14:textId="77777777" w:rsidR="007C5E6B" w:rsidRDefault="007C5E6B" w:rsidP="007C5E6B">
      <w:pPr>
        <w:pStyle w:val="af4"/>
        <w:widowControl w:val="0"/>
        <w:spacing w:after="160" w:line="360" w:lineRule="auto"/>
        <w:rPr>
          <w:rFonts w:ascii="GHEA Grapalat" w:hAnsi="GHEA Grapalat"/>
          <w:color w:val="000000"/>
        </w:rPr>
      </w:pPr>
      <w:r>
        <w:rPr>
          <w:rFonts w:ascii="GHEA Grapalat" w:hAnsi="GHEA Grapalat"/>
          <w:color w:val="000000"/>
        </w:rPr>
        <w:t>Наименование договора (далее — Договор) __________________________________</w:t>
      </w:r>
    </w:p>
    <w:p w14:paraId="7A36DD86" w14:textId="77777777" w:rsidR="007C5E6B" w:rsidRDefault="007C5E6B" w:rsidP="007C5E6B">
      <w:pPr>
        <w:pStyle w:val="af4"/>
        <w:widowControl w:val="0"/>
        <w:tabs>
          <w:tab w:val="left" w:pos="8789"/>
        </w:tabs>
        <w:spacing w:after="160" w:line="360" w:lineRule="auto"/>
        <w:rPr>
          <w:rFonts w:ascii="GHEA Grapalat" w:hAnsi="GHEA Grapalat"/>
          <w:color w:val="000000"/>
        </w:rPr>
      </w:pPr>
      <w:r>
        <w:rPr>
          <w:rFonts w:ascii="GHEA Grapalat" w:hAnsi="GHEA Grapalat"/>
          <w:color w:val="000000"/>
        </w:rPr>
        <w:t>Дата заключения Договора "___________" "_________________________" 20.</w:t>
      </w:r>
      <w:r>
        <w:rPr>
          <w:rFonts w:ascii="GHEA Grapalat" w:hAnsi="GHEA Grapalat"/>
          <w:color w:val="000000"/>
        </w:rPr>
        <w:tab/>
        <w:t>г.</w:t>
      </w:r>
    </w:p>
    <w:p w14:paraId="25DD57BD" w14:textId="77777777" w:rsidR="007C5E6B" w:rsidRDefault="007C5E6B" w:rsidP="007C5E6B">
      <w:pPr>
        <w:pStyle w:val="af4"/>
        <w:widowControl w:val="0"/>
        <w:spacing w:after="160" w:line="360" w:lineRule="auto"/>
        <w:rPr>
          <w:rFonts w:ascii="GHEA Grapalat" w:hAnsi="GHEA Grapalat"/>
          <w:color w:val="000000"/>
        </w:rPr>
      </w:pPr>
      <w:r>
        <w:rPr>
          <w:rFonts w:ascii="GHEA Grapalat" w:hAnsi="GHEA Grapalat"/>
          <w:color w:val="000000"/>
        </w:rPr>
        <w:t>Номер Договора __________________________________________________________</w:t>
      </w:r>
    </w:p>
    <w:p w14:paraId="377BC374" w14:textId="77777777" w:rsidR="007C5E6B" w:rsidRDefault="007C5E6B" w:rsidP="007C5E6B">
      <w:pPr>
        <w:widowControl w:val="0"/>
        <w:tabs>
          <w:tab w:val="left" w:pos="5387"/>
          <w:tab w:val="left" w:pos="6237"/>
        </w:tabs>
        <w:spacing w:after="160" w:line="360" w:lineRule="auto"/>
        <w:jc w:val="both"/>
        <w:rPr>
          <w:rFonts w:ascii="GHEA Grapalat" w:hAnsi="GHEA Grapalat" w:cs="Sylfaen"/>
          <w:iCs/>
        </w:rPr>
      </w:pPr>
      <w:r>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rPr>
        <w:tab/>
        <w:t>" "</w:t>
      </w:r>
      <w:r>
        <w:rPr>
          <w:rFonts w:ascii="GHEA Grapalat" w:hAnsi="GHEA Grapalat"/>
          <w:color w:val="000000"/>
        </w:rPr>
        <w:tab/>
        <w:t>" 20.</w:t>
      </w:r>
      <w:r>
        <w:rPr>
          <w:rFonts w:ascii="GHEA Grapalat" w:hAnsi="GHEA Grapalat"/>
          <w:color w:val="000000"/>
        </w:rPr>
        <w:tab/>
        <w:t xml:space="preserve">г., составили </w:t>
      </w:r>
      <w:r>
        <w:rPr>
          <w:rFonts w:ascii="GHEA Grapalat" w:hAnsi="GHEA Grapalat"/>
          <w:color w:val="000000"/>
        </w:rPr>
        <w:lastRenderedPageBreak/>
        <w:t>настоящий акт о следующем:</w:t>
      </w:r>
    </w:p>
    <w:p w14:paraId="22061228" w14:textId="77777777" w:rsidR="007C5E6B" w:rsidRDefault="007C5E6B" w:rsidP="007C5E6B">
      <w:pPr>
        <w:widowControl w:val="0"/>
        <w:spacing w:after="160" w:line="360" w:lineRule="auto"/>
        <w:jc w:val="both"/>
        <w:rPr>
          <w:rFonts w:ascii="GHEA Grapalat" w:hAnsi="GHEA Grapalat"/>
          <w:iCs/>
          <w:color w:val="000000"/>
        </w:rPr>
      </w:pPr>
      <w:r>
        <w:rPr>
          <w:rFonts w:ascii="GHEA Grapalat" w:hAnsi="GHEA Grapalat"/>
          <w:color w:val="000000"/>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7C5E6B" w14:paraId="03B94047" w14:textId="77777777" w:rsidTr="007C5E6B">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14:paraId="5DF35A47" w14:textId="77777777" w:rsidR="007C5E6B" w:rsidRDefault="007C5E6B">
            <w:pPr>
              <w:pStyle w:val="af4"/>
              <w:widowControl w:val="0"/>
              <w:spacing w:after="120"/>
              <w:jc w:val="center"/>
              <w:rPr>
                <w:rFonts w:ascii="GHEA Grapalat" w:hAnsi="GHEA Grapalat"/>
                <w:sz w:val="20"/>
              </w:rPr>
            </w:pPr>
            <w:r>
              <w:rPr>
                <w:rFonts w:ascii="GHEA Grapalat" w:hAnsi="GHEA Grapalat"/>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14:paraId="5BDB3626" w14:textId="77777777" w:rsidR="007C5E6B" w:rsidRDefault="007C5E6B">
            <w:pPr>
              <w:pStyle w:val="af4"/>
              <w:widowControl w:val="0"/>
              <w:spacing w:after="120"/>
              <w:jc w:val="center"/>
              <w:rPr>
                <w:rFonts w:ascii="GHEA Grapalat" w:hAnsi="GHEA Grapalat"/>
                <w:sz w:val="20"/>
              </w:rPr>
            </w:pPr>
            <w:r>
              <w:rPr>
                <w:rFonts w:ascii="GHEA Grapalat" w:hAnsi="GHEA Grapalat"/>
                <w:sz w:val="20"/>
              </w:rPr>
              <w:t>Предоставленные услуги</w:t>
            </w:r>
          </w:p>
        </w:tc>
      </w:tr>
      <w:tr w:rsidR="007C5E6B" w:rsidRPr="007A7EFB" w14:paraId="6A41F0EF" w14:textId="77777777" w:rsidTr="007C5E6B">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74E3898E" w14:textId="77777777" w:rsidR="007C5E6B" w:rsidRDefault="007C5E6B">
            <w:pPr>
              <w:rPr>
                <w:rFonts w:ascii="GHEA Grapalat" w:hAnsi="GHEA Grapalat"/>
                <w:sz w:val="20"/>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5820FB67" w14:textId="77777777" w:rsidR="007C5E6B" w:rsidRDefault="007C5E6B">
            <w:pPr>
              <w:pStyle w:val="af4"/>
              <w:widowControl w:val="0"/>
              <w:spacing w:after="120"/>
              <w:jc w:val="center"/>
              <w:rPr>
                <w:rFonts w:ascii="GHEA Grapalat" w:hAnsi="GHEA Grapalat"/>
                <w:sz w:val="20"/>
              </w:rPr>
            </w:pPr>
            <w:r>
              <w:rPr>
                <w:rFonts w:ascii="GHEA Grapalat" w:hAnsi="GHEA Grapalat"/>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04599123" w14:textId="77777777" w:rsidR="007C5E6B" w:rsidRDefault="007C5E6B">
            <w:pPr>
              <w:pStyle w:val="af4"/>
              <w:widowControl w:val="0"/>
              <w:spacing w:after="120"/>
              <w:jc w:val="center"/>
              <w:rPr>
                <w:rFonts w:ascii="GHEA Grapalat" w:hAnsi="GHEA Grapalat"/>
                <w:sz w:val="20"/>
              </w:rPr>
            </w:pPr>
            <w:r>
              <w:rPr>
                <w:rFonts w:ascii="GHEA Grapalat" w:hAnsi="GHEA Grapalat"/>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14:paraId="7B21A2B5" w14:textId="77777777" w:rsidR="007C5E6B" w:rsidRDefault="007C5E6B">
            <w:pPr>
              <w:pStyle w:val="af4"/>
              <w:widowControl w:val="0"/>
              <w:spacing w:after="120"/>
              <w:jc w:val="center"/>
              <w:rPr>
                <w:rFonts w:ascii="GHEA Grapalat" w:hAnsi="GHEA Grapalat"/>
                <w:sz w:val="20"/>
              </w:rPr>
            </w:pPr>
            <w:r>
              <w:rPr>
                <w:rFonts w:ascii="GHEA Grapalat" w:hAnsi="GHEA Grapalat"/>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14:paraId="546C0665" w14:textId="77777777" w:rsidR="007C5E6B" w:rsidRDefault="007C5E6B">
            <w:pPr>
              <w:pStyle w:val="af4"/>
              <w:widowControl w:val="0"/>
              <w:spacing w:after="120"/>
              <w:jc w:val="center"/>
              <w:rPr>
                <w:rFonts w:ascii="GHEA Grapalat" w:hAnsi="GHEA Grapalat"/>
                <w:sz w:val="20"/>
              </w:rPr>
            </w:pPr>
            <w:r>
              <w:rPr>
                <w:rFonts w:ascii="GHEA Grapalat" w:hAnsi="GHEA Grapalat"/>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4F3E2848" w14:textId="77777777" w:rsidR="007C5E6B" w:rsidRDefault="007C5E6B">
            <w:pPr>
              <w:pStyle w:val="af4"/>
              <w:widowControl w:val="0"/>
              <w:spacing w:after="120"/>
              <w:jc w:val="center"/>
              <w:rPr>
                <w:rFonts w:ascii="GHEA Grapalat" w:hAnsi="GHEA Grapalat"/>
                <w:sz w:val="20"/>
              </w:rPr>
            </w:pPr>
            <w:r>
              <w:rPr>
                <w:rFonts w:ascii="GHEA Grapalat" w:hAnsi="GHEA Grapalat"/>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1E9C38F6" w14:textId="77777777" w:rsidR="007C5E6B" w:rsidRDefault="007C5E6B">
            <w:pPr>
              <w:pStyle w:val="af4"/>
              <w:widowControl w:val="0"/>
              <w:spacing w:after="120"/>
              <w:jc w:val="center"/>
              <w:rPr>
                <w:rFonts w:ascii="GHEA Grapalat" w:hAnsi="GHEA Grapalat"/>
                <w:sz w:val="20"/>
              </w:rPr>
            </w:pPr>
            <w:r>
              <w:rPr>
                <w:rFonts w:ascii="GHEA Grapalat" w:hAnsi="GHEA Grapalat"/>
                <w:sz w:val="20"/>
              </w:rPr>
              <w:t>срок оплаты (по графику оплаты)</w:t>
            </w:r>
          </w:p>
        </w:tc>
      </w:tr>
      <w:tr w:rsidR="007C5E6B" w14:paraId="054AE464" w14:textId="77777777" w:rsidTr="007C5E6B">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7EC4EA2B" w14:textId="77777777" w:rsidR="007C5E6B" w:rsidRDefault="007C5E6B">
            <w:pPr>
              <w:rPr>
                <w:rFonts w:ascii="GHEA Grapalat" w:hAnsi="GHEA Grapalat"/>
                <w:sz w:val="20"/>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14:paraId="635882A8" w14:textId="77777777" w:rsidR="007C5E6B" w:rsidRDefault="007C5E6B">
            <w:pPr>
              <w:rPr>
                <w:rFonts w:ascii="GHEA Grapalat" w:hAnsi="GHEA Grapalat"/>
                <w:sz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5995DCB" w14:textId="77777777" w:rsidR="007C5E6B" w:rsidRDefault="007C5E6B">
            <w:pPr>
              <w:rPr>
                <w:rFonts w:ascii="GHEA Grapalat" w:hAnsi="GHEA Grapalat"/>
                <w:sz w:val="20"/>
              </w:rPr>
            </w:pPr>
          </w:p>
        </w:tc>
        <w:tc>
          <w:tcPr>
            <w:tcW w:w="1800" w:type="dxa"/>
            <w:tcBorders>
              <w:top w:val="single" w:sz="4" w:space="0" w:color="auto"/>
              <w:left w:val="single" w:sz="4" w:space="0" w:color="auto"/>
              <w:bottom w:val="single" w:sz="4" w:space="0" w:color="auto"/>
              <w:right w:val="single" w:sz="4" w:space="0" w:color="auto"/>
            </w:tcBorders>
            <w:vAlign w:val="center"/>
            <w:hideMark/>
          </w:tcPr>
          <w:p w14:paraId="77B00AC3" w14:textId="77777777" w:rsidR="007C5E6B" w:rsidRDefault="007C5E6B">
            <w:pPr>
              <w:pStyle w:val="af4"/>
              <w:widowControl w:val="0"/>
              <w:spacing w:after="120"/>
              <w:jc w:val="center"/>
              <w:rPr>
                <w:rFonts w:ascii="GHEA Grapalat" w:hAnsi="GHEA Grapalat"/>
                <w:sz w:val="20"/>
              </w:rPr>
            </w:pPr>
            <w:r>
              <w:rPr>
                <w:rFonts w:ascii="GHEA Grapalat" w:hAnsi="GHEA Grapalat"/>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14:paraId="3799C8C3" w14:textId="77777777" w:rsidR="007C5E6B" w:rsidRDefault="007C5E6B">
            <w:pPr>
              <w:pStyle w:val="af4"/>
              <w:widowControl w:val="0"/>
              <w:spacing w:after="120"/>
              <w:jc w:val="center"/>
              <w:rPr>
                <w:rFonts w:ascii="GHEA Grapalat" w:hAnsi="GHEA Grapalat"/>
                <w:sz w:val="20"/>
              </w:rPr>
            </w:pPr>
            <w:r>
              <w:rPr>
                <w:rFonts w:ascii="GHEA Grapalat" w:hAnsi="GHEA Grapalat"/>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1B7A64D" w14:textId="77777777" w:rsidR="007C5E6B" w:rsidRDefault="007C5E6B">
            <w:pPr>
              <w:pStyle w:val="af4"/>
              <w:widowControl w:val="0"/>
              <w:spacing w:after="120"/>
              <w:jc w:val="center"/>
              <w:rPr>
                <w:rFonts w:ascii="GHEA Grapalat" w:hAnsi="GHEA Grapalat"/>
                <w:sz w:val="20"/>
              </w:rPr>
            </w:pPr>
            <w:r>
              <w:rPr>
                <w:rFonts w:ascii="GHEA Grapalat" w:hAnsi="GHEA Grapalat"/>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739A10" w14:textId="77777777" w:rsidR="007C5E6B" w:rsidRDefault="007C5E6B">
            <w:pPr>
              <w:pStyle w:val="af4"/>
              <w:widowControl w:val="0"/>
              <w:spacing w:after="120"/>
              <w:jc w:val="center"/>
              <w:rPr>
                <w:rFonts w:ascii="GHEA Grapalat" w:hAnsi="GHEA Grapalat"/>
                <w:sz w:val="20"/>
              </w:rPr>
            </w:pPr>
            <w:r>
              <w:rPr>
                <w:rFonts w:ascii="GHEA Grapalat" w:hAnsi="GHEA Grapalat"/>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14:paraId="76EA133A" w14:textId="77777777" w:rsidR="007C5E6B" w:rsidRDefault="007C5E6B">
            <w:pPr>
              <w:rPr>
                <w:rFonts w:ascii="GHEA Grapalat" w:hAnsi="GHEA Grapalat"/>
                <w:sz w:val="20"/>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14:paraId="0CF099D9" w14:textId="77777777" w:rsidR="007C5E6B" w:rsidRDefault="007C5E6B">
            <w:pPr>
              <w:rPr>
                <w:rFonts w:ascii="GHEA Grapalat" w:hAnsi="GHEA Grapalat"/>
                <w:sz w:val="20"/>
              </w:rPr>
            </w:pPr>
          </w:p>
        </w:tc>
      </w:tr>
      <w:tr w:rsidR="007C5E6B" w14:paraId="12E57301" w14:textId="77777777" w:rsidTr="007C5E6B">
        <w:trPr>
          <w:jc w:val="center"/>
        </w:trPr>
        <w:tc>
          <w:tcPr>
            <w:tcW w:w="357" w:type="dxa"/>
            <w:tcBorders>
              <w:top w:val="single" w:sz="4" w:space="0" w:color="auto"/>
              <w:left w:val="single" w:sz="4" w:space="0" w:color="auto"/>
              <w:bottom w:val="single" w:sz="4" w:space="0" w:color="auto"/>
              <w:right w:val="single" w:sz="4" w:space="0" w:color="auto"/>
            </w:tcBorders>
            <w:vAlign w:val="center"/>
          </w:tcPr>
          <w:p w14:paraId="2528798A" w14:textId="77777777" w:rsidR="007C5E6B" w:rsidRDefault="007C5E6B">
            <w:pPr>
              <w:pStyle w:val="af4"/>
              <w:widowControl w:val="0"/>
              <w:spacing w:after="120"/>
              <w:jc w:val="center"/>
              <w:rPr>
                <w:rFonts w:ascii="GHEA Grapalat" w:hAnsi="GHEA Grapalat"/>
                <w:sz w:val="20"/>
              </w:rPr>
            </w:pPr>
          </w:p>
        </w:tc>
        <w:tc>
          <w:tcPr>
            <w:tcW w:w="1173" w:type="dxa"/>
            <w:tcBorders>
              <w:top w:val="single" w:sz="4" w:space="0" w:color="auto"/>
              <w:left w:val="single" w:sz="4" w:space="0" w:color="auto"/>
              <w:bottom w:val="single" w:sz="4" w:space="0" w:color="auto"/>
              <w:right w:val="single" w:sz="4" w:space="0" w:color="auto"/>
            </w:tcBorders>
            <w:vAlign w:val="center"/>
          </w:tcPr>
          <w:p w14:paraId="1CCB793A" w14:textId="77777777" w:rsidR="007C5E6B" w:rsidRDefault="007C5E6B">
            <w:pPr>
              <w:pStyle w:val="af4"/>
              <w:widowControl w:val="0"/>
              <w:spacing w:after="120"/>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4F67498" w14:textId="77777777" w:rsidR="007C5E6B" w:rsidRDefault="007C5E6B">
            <w:pPr>
              <w:pStyle w:val="af4"/>
              <w:widowControl w:val="0"/>
              <w:spacing w:after="120"/>
              <w:jc w:val="center"/>
              <w:rPr>
                <w:rFonts w:ascii="GHEA Grapalat" w:hAnsi="GHEA Grapalat"/>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DE3D2D8" w14:textId="77777777" w:rsidR="007C5E6B" w:rsidRDefault="007C5E6B">
            <w:pPr>
              <w:pStyle w:val="af4"/>
              <w:widowControl w:val="0"/>
              <w:spacing w:after="120"/>
              <w:jc w:val="center"/>
              <w:rPr>
                <w:rFonts w:ascii="GHEA Grapalat" w:hAnsi="GHEA Grapalat"/>
                <w:sz w:val="20"/>
              </w:rPr>
            </w:pPr>
          </w:p>
        </w:tc>
        <w:tc>
          <w:tcPr>
            <w:tcW w:w="1116" w:type="dxa"/>
            <w:tcBorders>
              <w:top w:val="single" w:sz="4" w:space="0" w:color="auto"/>
              <w:left w:val="single" w:sz="4" w:space="0" w:color="auto"/>
              <w:bottom w:val="single" w:sz="4" w:space="0" w:color="auto"/>
              <w:right w:val="single" w:sz="4" w:space="0" w:color="auto"/>
            </w:tcBorders>
            <w:vAlign w:val="center"/>
          </w:tcPr>
          <w:p w14:paraId="681C8A53" w14:textId="77777777" w:rsidR="007C5E6B" w:rsidRDefault="007C5E6B">
            <w:pPr>
              <w:pStyle w:val="af4"/>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29F37489" w14:textId="77777777" w:rsidR="007C5E6B" w:rsidRDefault="007C5E6B">
            <w:pPr>
              <w:pStyle w:val="af4"/>
              <w:widowControl w:val="0"/>
              <w:spacing w:after="120"/>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BCA7233" w14:textId="77777777" w:rsidR="007C5E6B" w:rsidRDefault="007C5E6B">
            <w:pPr>
              <w:pStyle w:val="af4"/>
              <w:widowControl w:val="0"/>
              <w:spacing w:after="120"/>
              <w:jc w:val="center"/>
              <w:rPr>
                <w:rFonts w:ascii="GHEA Grapalat" w:hAnsi="GHEA Grapalat"/>
                <w:sz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08C04D7" w14:textId="77777777" w:rsidR="007C5E6B" w:rsidRDefault="007C5E6B">
            <w:pPr>
              <w:pStyle w:val="af4"/>
              <w:widowControl w:val="0"/>
              <w:spacing w:after="120"/>
              <w:jc w:val="center"/>
              <w:rPr>
                <w:rFonts w:ascii="GHEA Grapalat" w:hAnsi="GHEA Grapalat"/>
                <w:sz w:val="20"/>
              </w:rPr>
            </w:pPr>
          </w:p>
        </w:tc>
        <w:tc>
          <w:tcPr>
            <w:tcW w:w="675" w:type="dxa"/>
            <w:tcBorders>
              <w:top w:val="single" w:sz="4" w:space="0" w:color="auto"/>
              <w:left w:val="single" w:sz="4" w:space="0" w:color="auto"/>
              <w:bottom w:val="single" w:sz="4" w:space="0" w:color="auto"/>
              <w:right w:val="single" w:sz="4" w:space="0" w:color="auto"/>
            </w:tcBorders>
            <w:vAlign w:val="center"/>
          </w:tcPr>
          <w:p w14:paraId="36A27EC1" w14:textId="77777777" w:rsidR="007C5E6B" w:rsidRDefault="007C5E6B">
            <w:pPr>
              <w:pStyle w:val="af4"/>
              <w:widowControl w:val="0"/>
              <w:spacing w:after="120"/>
              <w:jc w:val="center"/>
              <w:rPr>
                <w:rFonts w:ascii="GHEA Grapalat" w:hAnsi="GHEA Grapalat"/>
                <w:sz w:val="20"/>
              </w:rPr>
            </w:pPr>
          </w:p>
        </w:tc>
      </w:tr>
      <w:tr w:rsidR="007C5E6B" w14:paraId="07B786E0" w14:textId="77777777" w:rsidTr="007C5E6B">
        <w:trPr>
          <w:jc w:val="center"/>
        </w:trPr>
        <w:tc>
          <w:tcPr>
            <w:tcW w:w="357" w:type="dxa"/>
            <w:tcBorders>
              <w:top w:val="single" w:sz="4" w:space="0" w:color="auto"/>
              <w:left w:val="single" w:sz="4" w:space="0" w:color="auto"/>
              <w:bottom w:val="single" w:sz="4" w:space="0" w:color="auto"/>
              <w:right w:val="single" w:sz="4" w:space="0" w:color="auto"/>
            </w:tcBorders>
          </w:tcPr>
          <w:p w14:paraId="0779AC62" w14:textId="77777777" w:rsidR="007C5E6B" w:rsidRDefault="007C5E6B">
            <w:pPr>
              <w:pStyle w:val="af4"/>
              <w:widowControl w:val="0"/>
              <w:spacing w:after="120"/>
              <w:jc w:val="center"/>
              <w:rPr>
                <w:rFonts w:ascii="GHEA Grapalat" w:hAnsi="GHEA Grapalat"/>
                <w:sz w:val="20"/>
              </w:rPr>
            </w:pPr>
          </w:p>
        </w:tc>
        <w:tc>
          <w:tcPr>
            <w:tcW w:w="1173" w:type="dxa"/>
            <w:tcBorders>
              <w:top w:val="single" w:sz="4" w:space="0" w:color="auto"/>
              <w:left w:val="single" w:sz="4" w:space="0" w:color="auto"/>
              <w:bottom w:val="single" w:sz="4" w:space="0" w:color="auto"/>
              <w:right w:val="single" w:sz="4" w:space="0" w:color="auto"/>
            </w:tcBorders>
          </w:tcPr>
          <w:p w14:paraId="61D6D5DC" w14:textId="77777777" w:rsidR="007C5E6B" w:rsidRDefault="007C5E6B">
            <w:pPr>
              <w:pStyle w:val="af4"/>
              <w:widowControl w:val="0"/>
              <w:spacing w:after="120"/>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tcPr>
          <w:p w14:paraId="09D743D9" w14:textId="77777777" w:rsidR="007C5E6B" w:rsidRDefault="007C5E6B">
            <w:pPr>
              <w:pStyle w:val="af4"/>
              <w:widowControl w:val="0"/>
              <w:spacing w:after="120"/>
              <w:jc w:val="center"/>
              <w:rPr>
                <w:rFonts w:ascii="GHEA Grapalat" w:hAnsi="GHEA Grapalat"/>
                <w:sz w:val="20"/>
              </w:rPr>
            </w:pPr>
          </w:p>
        </w:tc>
        <w:tc>
          <w:tcPr>
            <w:tcW w:w="1800" w:type="dxa"/>
            <w:tcBorders>
              <w:top w:val="single" w:sz="4" w:space="0" w:color="auto"/>
              <w:left w:val="single" w:sz="4" w:space="0" w:color="auto"/>
              <w:bottom w:val="single" w:sz="4" w:space="0" w:color="auto"/>
              <w:right w:val="single" w:sz="4" w:space="0" w:color="auto"/>
            </w:tcBorders>
          </w:tcPr>
          <w:p w14:paraId="22529707" w14:textId="77777777" w:rsidR="007C5E6B" w:rsidRDefault="007C5E6B">
            <w:pPr>
              <w:pStyle w:val="af4"/>
              <w:widowControl w:val="0"/>
              <w:spacing w:after="120"/>
              <w:jc w:val="center"/>
              <w:rPr>
                <w:rFonts w:ascii="GHEA Grapalat" w:hAnsi="GHEA Grapalat"/>
                <w:sz w:val="20"/>
              </w:rPr>
            </w:pPr>
          </w:p>
        </w:tc>
        <w:tc>
          <w:tcPr>
            <w:tcW w:w="1116" w:type="dxa"/>
            <w:tcBorders>
              <w:top w:val="single" w:sz="4" w:space="0" w:color="auto"/>
              <w:left w:val="single" w:sz="4" w:space="0" w:color="auto"/>
              <w:bottom w:val="single" w:sz="4" w:space="0" w:color="auto"/>
              <w:right w:val="single" w:sz="4" w:space="0" w:color="auto"/>
            </w:tcBorders>
          </w:tcPr>
          <w:p w14:paraId="5578AE0D" w14:textId="77777777" w:rsidR="007C5E6B" w:rsidRDefault="007C5E6B">
            <w:pPr>
              <w:pStyle w:val="af4"/>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tcPr>
          <w:p w14:paraId="11B9FFA5" w14:textId="77777777" w:rsidR="007C5E6B" w:rsidRDefault="007C5E6B">
            <w:pPr>
              <w:pStyle w:val="af4"/>
              <w:widowControl w:val="0"/>
              <w:spacing w:after="120"/>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tcPr>
          <w:p w14:paraId="27910508" w14:textId="77777777" w:rsidR="007C5E6B" w:rsidRDefault="007C5E6B">
            <w:pPr>
              <w:pStyle w:val="af4"/>
              <w:widowControl w:val="0"/>
              <w:spacing w:after="120"/>
              <w:jc w:val="center"/>
              <w:rPr>
                <w:rFonts w:ascii="GHEA Grapalat" w:hAnsi="GHEA Grapalat"/>
                <w:sz w:val="20"/>
              </w:rPr>
            </w:pPr>
          </w:p>
        </w:tc>
        <w:tc>
          <w:tcPr>
            <w:tcW w:w="1168" w:type="dxa"/>
            <w:tcBorders>
              <w:top w:val="single" w:sz="4" w:space="0" w:color="auto"/>
              <w:left w:val="single" w:sz="4" w:space="0" w:color="auto"/>
              <w:bottom w:val="single" w:sz="4" w:space="0" w:color="auto"/>
              <w:right w:val="single" w:sz="4" w:space="0" w:color="auto"/>
            </w:tcBorders>
          </w:tcPr>
          <w:p w14:paraId="017ABE34" w14:textId="77777777" w:rsidR="007C5E6B" w:rsidRDefault="007C5E6B">
            <w:pPr>
              <w:pStyle w:val="af4"/>
              <w:widowControl w:val="0"/>
              <w:spacing w:after="120"/>
              <w:jc w:val="center"/>
              <w:rPr>
                <w:rFonts w:ascii="GHEA Grapalat" w:hAnsi="GHEA Grapalat"/>
                <w:sz w:val="20"/>
              </w:rPr>
            </w:pPr>
          </w:p>
        </w:tc>
        <w:tc>
          <w:tcPr>
            <w:tcW w:w="675" w:type="dxa"/>
            <w:tcBorders>
              <w:top w:val="single" w:sz="4" w:space="0" w:color="auto"/>
              <w:left w:val="single" w:sz="4" w:space="0" w:color="auto"/>
              <w:bottom w:val="single" w:sz="4" w:space="0" w:color="auto"/>
              <w:right w:val="single" w:sz="4" w:space="0" w:color="auto"/>
            </w:tcBorders>
          </w:tcPr>
          <w:p w14:paraId="5CDF9081" w14:textId="77777777" w:rsidR="007C5E6B" w:rsidRDefault="007C5E6B">
            <w:pPr>
              <w:pStyle w:val="af4"/>
              <w:widowControl w:val="0"/>
              <w:spacing w:after="120"/>
              <w:jc w:val="center"/>
              <w:rPr>
                <w:rFonts w:ascii="GHEA Grapalat" w:hAnsi="GHEA Grapalat"/>
                <w:sz w:val="20"/>
              </w:rPr>
            </w:pPr>
          </w:p>
        </w:tc>
      </w:tr>
    </w:tbl>
    <w:p w14:paraId="26BDEE6F" w14:textId="77777777" w:rsidR="007C5E6B" w:rsidRDefault="007C5E6B" w:rsidP="007C5E6B">
      <w:pPr>
        <w:widowControl w:val="0"/>
        <w:spacing w:after="160" w:line="360" w:lineRule="auto"/>
        <w:ind w:firstLine="375"/>
        <w:jc w:val="both"/>
        <w:rPr>
          <w:rFonts w:ascii="GHEA Grapalat" w:hAnsi="GHEA Grapalat" w:cs="Arial"/>
          <w:iCs/>
          <w:color w:val="000000"/>
          <w:lang w:val="en-US"/>
        </w:rPr>
      </w:pPr>
    </w:p>
    <w:p w14:paraId="5F70CE7F" w14:textId="77777777" w:rsidR="007C5E6B" w:rsidRDefault="007C5E6B" w:rsidP="007C5E6B">
      <w:pPr>
        <w:widowControl w:val="0"/>
        <w:spacing w:after="160" w:line="360" w:lineRule="auto"/>
        <w:ind w:firstLine="567"/>
        <w:jc w:val="both"/>
        <w:rPr>
          <w:rFonts w:ascii="GHEA Grapalat" w:hAnsi="GHEA Grapalat"/>
          <w:iCs/>
          <w:snapToGrid w:val="0"/>
          <w:color w:val="000000"/>
        </w:rPr>
      </w:pPr>
      <w:r>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7C5E6B" w14:paraId="5F4BA5E7" w14:textId="77777777" w:rsidTr="007C5E6B">
        <w:trPr>
          <w:trHeight w:val="266"/>
          <w:tblCellSpacing w:w="7" w:type="dxa"/>
          <w:jc w:val="center"/>
        </w:trPr>
        <w:tc>
          <w:tcPr>
            <w:tcW w:w="0" w:type="auto"/>
            <w:vAlign w:val="center"/>
            <w:hideMark/>
          </w:tcPr>
          <w:p w14:paraId="05AEC47E"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 xml:space="preserve">Услугу сдал </w:t>
            </w:r>
          </w:p>
        </w:tc>
        <w:tc>
          <w:tcPr>
            <w:tcW w:w="0" w:type="auto"/>
            <w:vAlign w:val="center"/>
            <w:hideMark/>
          </w:tcPr>
          <w:p w14:paraId="1CB4CDE6"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Услугу принял</w:t>
            </w:r>
          </w:p>
        </w:tc>
      </w:tr>
      <w:tr w:rsidR="007C5E6B" w14:paraId="16D20CDB" w14:textId="77777777" w:rsidTr="007C5E6B">
        <w:trPr>
          <w:trHeight w:val="473"/>
          <w:tblCellSpacing w:w="7" w:type="dxa"/>
          <w:jc w:val="center"/>
        </w:trPr>
        <w:tc>
          <w:tcPr>
            <w:tcW w:w="0" w:type="auto"/>
            <w:vAlign w:val="center"/>
            <w:hideMark/>
          </w:tcPr>
          <w:p w14:paraId="74287558" w14:textId="77777777" w:rsidR="007C5E6B" w:rsidRDefault="007C5E6B">
            <w:pPr>
              <w:widowControl w:val="0"/>
              <w:jc w:val="center"/>
              <w:rPr>
                <w:rFonts w:ascii="GHEA Grapalat" w:hAnsi="GHEA Grapalat"/>
                <w:iCs/>
              </w:rPr>
            </w:pPr>
            <w:r>
              <w:rPr>
                <w:rFonts w:ascii="GHEA Grapalat" w:hAnsi="GHEA Grapalat"/>
              </w:rPr>
              <w:t xml:space="preserve">___________________________ </w:t>
            </w:r>
          </w:p>
          <w:p w14:paraId="4F2A966C" w14:textId="77777777" w:rsidR="007C5E6B" w:rsidRDefault="007C5E6B">
            <w:pPr>
              <w:widowControl w:val="0"/>
              <w:spacing w:after="160" w:line="360" w:lineRule="auto"/>
              <w:jc w:val="center"/>
              <w:rPr>
                <w:rFonts w:ascii="GHEA Grapalat" w:hAnsi="GHEA Grapalat"/>
                <w:iCs/>
                <w:vertAlign w:val="superscript"/>
              </w:rPr>
            </w:pPr>
            <w:r>
              <w:rPr>
                <w:rFonts w:ascii="GHEA Grapalat" w:hAnsi="GHEA Grapalat"/>
                <w:vertAlign w:val="superscript"/>
              </w:rPr>
              <w:t xml:space="preserve">подпись </w:t>
            </w:r>
          </w:p>
        </w:tc>
        <w:tc>
          <w:tcPr>
            <w:tcW w:w="0" w:type="auto"/>
            <w:vAlign w:val="center"/>
            <w:hideMark/>
          </w:tcPr>
          <w:p w14:paraId="2FD984FA" w14:textId="77777777" w:rsidR="007C5E6B" w:rsidRDefault="007C5E6B">
            <w:pPr>
              <w:widowControl w:val="0"/>
              <w:jc w:val="center"/>
              <w:rPr>
                <w:rFonts w:ascii="GHEA Grapalat" w:hAnsi="GHEA Grapalat"/>
                <w:iCs/>
              </w:rPr>
            </w:pPr>
            <w:r>
              <w:rPr>
                <w:rFonts w:ascii="GHEA Grapalat" w:hAnsi="GHEA Grapalat"/>
              </w:rPr>
              <w:t>___________________________</w:t>
            </w:r>
          </w:p>
          <w:p w14:paraId="46CF3932" w14:textId="77777777" w:rsidR="007C5E6B" w:rsidRDefault="007C5E6B">
            <w:pPr>
              <w:widowControl w:val="0"/>
              <w:spacing w:after="160" w:line="360" w:lineRule="auto"/>
              <w:jc w:val="center"/>
              <w:rPr>
                <w:rFonts w:ascii="GHEA Grapalat" w:hAnsi="GHEA Grapalat"/>
                <w:iCs/>
                <w:vertAlign w:val="superscript"/>
              </w:rPr>
            </w:pPr>
            <w:r>
              <w:rPr>
                <w:rFonts w:ascii="GHEA Grapalat" w:hAnsi="GHEA Grapalat"/>
                <w:vertAlign w:val="superscript"/>
              </w:rPr>
              <w:t xml:space="preserve">подпись </w:t>
            </w:r>
          </w:p>
        </w:tc>
      </w:tr>
      <w:tr w:rsidR="007C5E6B" w14:paraId="4640351E" w14:textId="77777777" w:rsidTr="007C5E6B">
        <w:trPr>
          <w:trHeight w:val="503"/>
          <w:tblCellSpacing w:w="7" w:type="dxa"/>
          <w:jc w:val="center"/>
        </w:trPr>
        <w:tc>
          <w:tcPr>
            <w:tcW w:w="0" w:type="auto"/>
            <w:vAlign w:val="center"/>
            <w:hideMark/>
          </w:tcPr>
          <w:p w14:paraId="1343F14C" w14:textId="77777777" w:rsidR="007C5E6B" w:rsidRDefault="007C5E6B">
            <w:pPr>
              <w:widowControl w:val="0"/>
              <w:jc w:val="center"/>
              <w:rPr>
                <w:rFonts w:ascii="GHEA Grapalat" w:hAnsi="GHEA Grapalat"/>
                <w:iCs/>
              </w:rPr>
            </w:pPr>
            <w:r>
              <w:rPr>
                <w:rFonts w:ascii="GHEA Grapalat" w:hAnsi="GHEA Grapalat"/>
              </w:rPr>
              <w:t xml:space="preserve">___________________________ </w:t>
            </w:r>
          </w:p>
          <w:p w14:paraId="308CABE1" w14:textId="77777777" w:rsidR="007C5E6B" w:rsidRDefault="007C5E6B">
            <w:pPr>
              <w:widowControl w:val="0"/>
              <w:spacing w:after="160" w:line="360" w:lineRule="auto"/>
              <w:jc w:val="center"/>
              <w:rPr>
                <w:rFonts w:ascii="GHEA Grapalat" w:hAnsi="GHEA Grapalat"/>
                <w:iCs/>
                <w:vertAlign w:val="superscript"/>
              </w:rPr>
            </w:pPr>
            <w:r>
              <w:rPr>
                <w:rFonts w:ascii="GHEA Grapalat" w:hAnsi="GHEA Grapalat"/>
                <w:vertAlign w:val="superscript"/>
              </w:rPr>
              <w:t>фамилия, имя</w:t>
            </w:r>
          </w:p>
        </w:tc>
        <w:tc>
          <w:tcPr>
            <w:tcW w:w="0" w:type="auto"/>
            <w:vAlign w:val="center"/>
            <w:hideMark/>
          </w:tcPr>
          <w:p w14:paraId="1FAAA437" w14:textId="77777777" w:rsidR="007C5E6B" w:rsidRDefault="007C5E6B">
            <w:pPr>
              <w:widowControl w:val="0"/>
              <w:jc w:val="center"/>
              <w:rPr>
                <w:rFonts w:ascii="GHEA Grapalat" w:hAnsi="GHEA Grapalat"/>
                <w:iCs/>
              </w:rPr>
            </w:pPr>
            <w:r>
              <w:rPr>
                <w:rFonts w:ascii="GHEA Grapalat" w:hAnsi="GHEA Grapalat"/>
              </w:rPr>
              <w:t>___________________________</w:t>
            </w:r>
          </w:p>
          <w:p w14:paraId="706AA4C6" w14:textId="77777777" w:rsidR="007C5E6B" w:rsidRDefault="007C5E6B">
            <w:pPr>
              <w:widowControl w:val="0"/>
              <w:spacing w:after="160" w:line="360" w:lineRule="auto"/>
              <w:jc w:val="center"/>
              <w:rPr>
                <w:rFonts w:ascii="GHEA Grapalat" w:hAnsi="GHEA Grapalat"/>
                <w:iCs/>
                <w:vertAlign w:val="superscript"/>
              </w:rPr>
            </w:pPr>
            <w:r>
              <w:rPr>
                <w:rFonts w:ascii="GHEA Grapalat" w:hAnsi="GHEA Grapalat"/>
                <w:vertAlign w:val="superscript"/>
              </w:rPr>
              <w:t>фамилия, имя</w:t>
            </w:r>
          </w:p>
        </w:tc>
      </w:tr>
      <w:tr w:rsidR="007C5E6B" w14:paraId="76BCFE74" w14:textId="77777777" w:rsidTr="007C5E6B">
        <w:trPr>
          <w:trHeight w:val="281"/>
          <w:tblCellSpacing w:w="7" w:type="dxa"/>
          <w:jc w:val="center"/>
        </w:trPr>
        <w:tc>
          <w:tcPr>
            <w:tcW w:w="0" w:type="auto"/>
            <w:vAlign w:val="center"/>
            <w:hideMark/>
          </w:tcPr>
          <w:p w14:paraId="28429D09"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М. П.</w:t>
            </w:r>
          </w:p>
        </w:tc>
        <w:tc>
          <w:tcPr>
            <w:tcW w:w="0" w:type="auto"/>
            <w:vAlign w:val="center"/>
            <w:hideMark/>
          </w:tcPr>
          <w:p w14:paraId="1E8F33A5" w14:textId="77777777" w:rsidR="007C5E6B" w:rsidRDefault="007C5E6B">
            <w:pPr>
              <w:widowControl w:val="0"/>
              <w:spacing w:after="160" w:line="360" w:lineRule="auto"/>
              <w:jc w:val="center"/>
              <w:rPr>
                <w:rFonts w:ascii="GHEA Grapalat" w:hAnsi="GHEA Grapalat"/>
                <w:iCs/>
                <w:color w:val="000000"/>
              </w:rPr>
            </w:pPr>
            <w:r>
              <w:rPr>
                <w:rFonts w:ascii="GHEA Grapalat" w:hAnsi="GHEA Grapalat"/>
                <w:color w:val="000000"/>
              </w:rPr>
              <w:t>М. П.</w:t>
            </w:r>
          </w:p>
        </w:tc>
      </w:tr>
    </w:tbl>
    <w:p w14:paraId="4B7AAD37" w14:textId="77777777" w:rsidR="007C5E6B" w:rsidRDefault="007C5E6B" w:rsidP="007C5E6B">
      <w:pPr>
        <w:widowControl w:val="0"/>
        <w:autoSpaceDE w:val="0"/>
        <w:autoSpaceDN w:val="0"/>
        <w:adjustRightInd w:val="0"/>
        <w:spacing w:after="160" w:line="360" w:lineRule="auto"/>
        <w:jc w:val="right"/>
        <w:rPr>
          <w:rFonts w:ascii="GHEA Grapalat" w:hAnsi="GHEA Grapalat" w:cs="TimesArmenianPSMT"/>
        </w:rPr>
      </w:pPr>
    </w:p>
    <w:p w14:paraId="3C53E13C" w14:textId="77777777" w:rsidR="007C5E6B" w:rsidRDefault="007C5E6B" w:rsidP="007C5E6B">
      <w:pPr>
        <w:rPr>
          <w:rFonts w:ascii="GHEA Grapalat" w:hAnsi="GHEA Grapalat"/>
        </w:rPr>
      </w:pPr>
      <w:r>
        <w:rPr>
          <w:rFonts w:ascii="GHEA Grapalat" w:hAnsi="GHEA Grapalat"/>
        </w:rPr>
        <w:br w:type="page"/>
      </w:r>
    </w:p>
    <w:p w14:paraId="78F494DC" w14:textId="77777777" w:rsidR="007C5E6B" w:rsidRDefault="007C5E6B" w:rsidP="007C5E6B">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lastRenderedPageBreak/>
        <w:t>Приложение № 3.1</w:t>
      </w:r>
    </w:p>
    <w:p w14:paraId="59FFA27F" w14:textId="77777777" w:rsidR="007C5E6B" w:rsidRDefault="007C5E6B" w:rsidP="007C5E6B">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к Договору под кодом </w:t>
      </w:r>
      <w:r>
        <w:rPr>
          <w:rFonts w:ascii="GHEA Grapalat" w:hAnsi="GHEA Grapalat" w:cs="TimesArmenianPSMT"/>
          <w:i/>
        </w:rPr>
        <w:br/>
      </w:r>
      <w:r>
        <w:rPr>
          <w:rFonts w:ascii="GHEA Grapalat" w:hAnsi="GHEA Grapalat"/>
          <w:i/>
        </w:rPr>
        <w:t xml:space="preserve"> 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3F09D59A" w14:textId="77777777" w:rsidR="007C5E6B" w:rsidRDefault="007C5E6B" w:rsidP="007C5E6B">
      <w:pPr>
        <w:widowControl w:val="0"/>
        <w:spacing w:after="160" w:line="360" w:lineRule="auto"/>
        <w:rPr>
          <w:rFonts w:ascii="GHEA Grapalat" w:hAnsi="GHEA Grapalat"/>
        </w:rPr>
      </w:pPr>
    </w:p>
    <w:p w14:paraId="77544B42" w14:textId="77777777" w:rsidR="007C5E6B" w:rsidRDefault="007C5E6B" w:rsidP="007C5E6B">
      <w:pPr>
        <w:widowControl w:val="0"/>
        <w:tabs>
          <w:tab w:val="left" w:pos="2250"/>
        </w:tabs>
        <w:spacing w:after="160" w:line="360" w:lineRule="auto"/>
        <w:jc w:val="center"/>
        <w:rPr>
          <w:rFonts w:ascii="GHEA Grapalat" w:hAnsi="GHEA Grapalat" w:cs="Sylfaen"/>
          <w:bCs/>
        </w:rPr>
      </w:pPr>
      <w:r>
        <w:rPr>
          <w:rFonts w:ascii="GHEA Grapalat" w:hAnsi="GHEA Grapalat"/>
        </w:rPr>
        <w:t>АКТ № ________</w:t>
      </w:r>
    </w:p>
    <w:p w14:paraId="77D82CC4" w14:textId="77777777" w:rsidR="007C5E6B" w:rsidRDefault="007C5E6B" w:rsidP="007C5E6B">
      <w:pPr>
        <w:widowControl w:val="0"/>
        <w:tabs>
          <w:tab w:val="left" w:pos="360"/>
          <w:tab w:val="left" w:pos="540"/>
          <w:tab w:val="left" w:pos="2250"/>
        </w:tabs>
        <w:spacing w:after="160" w:line="360" w:lineRule="auto"/>
        <w:jc w:val="center"/>
        <w:rPr>
          <w:rFonts w:ascii="GHEA Grapalat" w:hAnsi="GHEA Grapalat"/>
        </w:rPr>
      </w:pPr>
      <w:r>
        <w:rPr>
          <w:rFonts w:ascii="GHEA Grapalat" w:hAnsi="GHEA Grapalat"/>
        </w:rPr>
        <w:t>относительно фиксирования факта сдачи Заказчику результата договора</w:t>
      </w:r>
    </w:p>
    <w:p w14:paraId="3B3A5CE8" w14:textId="77777777" w:rsidR="007C5E6B" w:rsidRDefault="007C5E6B" w:rsidP="007C5E6B">
      <w:pPr>
        <w:widowControl w:val="0"/>
        <w:tabs>
          <w:tab w:val="left" w:pos="360"/>
          <w:tab w:val="left" w:pos="540"/>
          <w:tab w:val="left" w:pos="2250"/>
        </w:tabs>
        <w:spacing w:after="160" w:line="360" w:lineRule="auto"/>
        <w:jc w:val="center"/>
        <w:rPr>
          <w:rFonts w:ascii="GHEA Grapalat" w:hAnsi="GHEA Grapalat" w:cs="Sylfaen"/>
          <w:bCs/>
        </w:rPr>
      </w:pPr>
    </w:p>
    <w:p w14:paraId="490AF3F1" w14:textId="77777777" w:rsidR="007C5E6B" w:rsidRDefault="007C5E6B" w:rsidP="007C5E6B">
      <w:pPr>
        <w:widowControl w:val="0"/>
        <w:ind w:firstLine="567"/>
        <w:jc w:val="both"/>
        <w:rPr>
          <w:rFonts w:ascii="GHEA Grapalat" w:hAnsi="GHEA Grapalat"/>
        </w:rPr>
      </w:pPr>
      <w:r>
        <w:rPr>
          <w:rFonts w:ascii="GHEA Grapalat" w:hAnsi="GHEA Grapalat"/>
        </w:rPr>
        <w:t>Настоящим фиксируется, что в рамках договора закупки № ______________,</w:t>
      </w:r>
    </w:p>
    <w:p w14:paraId="443D3F37" w14:textId="77777777" w:rsidR="007C5E6B" w:rsidRDefault="007C5E6B" w:rsidP="007C5E6B">
      <w:pPr>
        <w:widowControl w:val="0"/>
        <w:spacing w:after="120"/>
        <w:ind w:left="7371" w:hanging="141"/>
        <w:jc w:val="both"/>
        <w:rPr>
          <w:rFonts w:ascii="GHEA Grapalat" w:hAnsi="GHEA Grapalat"/>
          <w:sz w:val="16"/>
        </w:rPr>
      </w:pPr>
      <w:r>
        <w:rPr>
          <w:rFonts w:ascii="GHEA Grapalat" w:hAnsi="GHEA Grapalat"/>
          <w:sz w:val="16"/>
        </w:rPr>
        <w:t>номер договора</w:t>
      </w:r>
    </w:p>
    <w:p w14:paraId="7CAEF293" w14:textId="77777777" w:rsidR="007C5E6B" w:rsidRDefault="007C5E6B" w:rsidP="007C5E6B">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14:paraId="5E9CEA2F" w14:textId="77777777" w:rsidR="007C5E6B" w:rsidRDefault="007C5E6B" w:rsidP="007C5E6B">
      <w:pPr>
        <w:widowControl w:val="0"/>
        <w:tabs>
          <w:tab w:val="left" w:pos="6379"/>
        </w:tabs>
        <w:spacing w:after="120"/>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имя Заказчика</w:t>
      </w:r>
    </w:p>
    <w:p w14:paraId="44D105C9" w14:textId="77777777" w:rsidR="007C5E6B" w:rsidRDefault="007C5E6B" w:rsidP="007C5E6B">
      <w:pPr>
        <w:widowControl w:val="0"/>
        <w:tabs>
          <w:tab w:val="left" w:pos="360"/>
          <w:tab w:val="left" w:pos="540"/>
        </w:tabs>
        <w:ind w:right="-2"/>
        <w:jc w:val="both"/>
        <w:rPr>
          <w:rFonts w:ascii="GHEA Grapalat" w:hAnsi="GHEA Grapalat"/>
        </w:rPr>
      </w:pPr>
      <w:r>
        <w:rPr>
          <w:rFonts w:ascii="GHEA Grapalat" w:hAnsi="GHEA Grapalat"/>
        </w:rPr>
        <w:t xml:space="preserve">(далее — Заказчик) и ________________________________ (далее — Исполнитель), </w:t>
      </w:r>
    </w:p>
    <w:p w14:paraId="21D7BB66" w14:textId="77777777" w:rsidR="007C5E6B" w:rsidRDefault="007C5E6B" w:rsidP="007C5E6B">
      <w:pPr>
        <w:widowControl w:val="0"/>
        <w:spacing w:after="120"/>
        <w:ind w:left="3544" w:right="-360"/>
        <w:jc w:val="both"/>
        <w:rPr>
          <w:rFonts w:ascii="GHEA Grapalat" w:hAnsi="GHEA Grapalat"/>
          <w:sz w:val="16"/>
        </w:rPr>
      </w:pPr>
      <w:r>
        <w:rPr>
          <w:rFonts w:ascii="GHEA Grapalat" w:hAnsi="GHEA Grapalat"/>
          <w:sz w:val="16"/>
        </w:rPr>
        <w:t>имя Исполнителя</w:t>
      </w:r>
    </w:p>
    <w:p w14:paraId="6C3D078D" w14:textId="77777777" w:rsidR="007C5E6B" w:rsidRDefault="007C5E6B" w:rsidP="007C5E6B">
      <w:pPr>
        <w:widowControl w:val="0"/>
        <w:tabs>
          <w:tab w:val="left" w:pos="360"/>
          <w:tab w:val="left" w:pos="540"/>
        </w:tabs>
        <w:spacing w:after="160" w:line="360" w:lineRule="auto"/>
        <w:jc w:val="both"/>
        <w:rPr>
          <w:rFonts w:ascii="GHEA Grapalat" w:hAnsi="GHEA Grapalat"/>
        </w:rPr>
      </w:pPr>
      <w:r>
        <w:rPr>
          <w:rFonts w:ascii="GHEA Grapalat" w:hAnsi="GHEA Grapalat"/>
        </w:rPr>
        <w:t>Исполнитель _______ 20</w:t>
      </w:r>
      <w:r>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C5E6B" w14:paraId="48E395C3" w14:textId="77777777" w:rsidTr="007C5E6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14:paraId="7C57A1B5" w14:textId="77777777" w:rsidR="007C5E6B" w:rsidRDefault="007C5E6B">
            <w:pPr>
              <w:widowControl w:val="0"/>
              <w:spacing w:after="120"/>
              <w:jc w:val="center"/>
              <w:rPr>
                <w:rFonts w:ascii="GHEA Grapalat" w:hAnsi="GHEA Grapalat" w:cs="Sylfaen"/>
                <w:bCs/>
              </w:rPr>
            </w:pPr>
            <w:r>
              <w:rPr>
                <w:rFonts w:ascii="GHEA Grapalat" w:hAnsi="GHEA Grapalat"/>
              </w:rPr>
              <w:t>Услуги</w:t>
            </w:r>
          </w:p>
        </w:tc>
      </w:tr>
      <w:tr w:rsidR="007C5E6B" w14:paraId="4E69927F" w14:textId="77777777" w:rsidTr="007C5E6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5DF5412A" w14:textId="77777777" w:rsidR="007C5E6B" w:rsidRDefault="007C5E6B">
            <w:pPr>
              <w:widowControl w:val="0"/>
              <w:spacing w:after="120"/>
              <w:jc w:val="center"/>
              <w:rPr>
                <w:rFonts w:ascii="GHEA Grapalat" w:hAnsi="GHEA Grapalat"/>
              </w:rPr>
            </w:pPr>
            <w:r>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24D1D49B" w14:textId="77777777" w:rsidR="007C5E6B" w:rsidRDefault="007C5E6B">
            <w:pPr>
              <w:widowControl w:val="0"/>
              <w:spacing w:after="120"/>
              <w:jc w:val="center"/>
              <w:rPr>
                <w:rFonts w:ascii="GHEA Grapalat" w:hAnsi="GHEA Grapalat"/>
              </w:rPr>
            </w:pPr>
            <w:r>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20D60AD0" w14:textId="77777777" w:rsidR="007C5E6B" w:rsidRDefault="007C5E6B">
            <w:pPr>
              <w:widowControl w:val="0"/>
              <w:spacing w:after="120"/>
              <w:jc w:val="center"/>
              <w:rPr>
                <w:rFonts w:ascii="GHEA Grapalat" w:hAnsi="GHEA Grapalat"/>
              </w:rPr>
            </w:pPr>
            <w:r>
              <w:rPr>
                <w:rFonts w:ascii="GHEA Grapalat" w:hAnsi="GHEA Grapalat"/>
              </w:rPr>
              <w:t>объем (фактический)</w:t>
            </w:r>
          </w:p>
        </w:tc>
      </w:tr>
      <w:tr w:rsidR="007C5E6B" w14:paraId="3605B2D7" w14:textId="77777777" w:rsidTr="007C5E6B">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325F02C" w14:textId="77777777" w:rsidR="007C5E6B" w:rsidRDefault="007C5E6B">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17BA041" w14:textId="77777777" w:rsidR="007C5E6B" w:rsidRDefault="007C5E6B">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EBF900B" w14:textId="77777777" w:rsidR="007C5E6B" w:rsidRDefault="007C5E6B">
            <w:pPr>
              <w:widowControl w:val="0"/>
              <w:spacing w:after="120"/>
              <w:rPr>
                <w:rFonts w:ascii="GHEA Grapalat" w:hAnsi="GHEA Grapalat" w:cs="Sylfaen"/>
              </w:rPr>
            </w:pPr>
          </w:p>
        </w:tc>
      </w:tr>
      <w:tr w:rsidR="007C5E6B" w14:paraId="024C829D" w14:textId="77777777" w:rsidTr="007C5E6B">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3AAA877" w14:textId="77777777" w:rsidR="007C5E6B" w:rsidRDefault="007C5E6B">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50DA637" w14:textId="77777777" w:rsidR="007C5E6B" w:rsidRDefault="007C5E6B">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7AE3C4F" w14:textId="77777777" w:rsidR="007C5E6B" w:rsidRDefault="007C5E6B">
            <w:pPr>
              <w:widowControl w:val="0"/>
              <w:spacing w:after="120"/>
              <w:rPr>
                <w:rFonts w:ascii="GHEA Grapalat" w:hAnsi="GHEA Grapalat" w:cs="Sylfaen"/>
              </w:rPr>
            </w:pPr>
          </w:p>
        </w:tc>
      </w:tr>
    </w:tbl>
    <w:p w14:paraId="4C3B6154" w14:textId="77777777" w:rsidR="007C5E6B" w:rsidRDefault="007C5E6B" w:rsidP="007C5E6B">
      <w:pPr>
        <w:widowControl w:val="0"/>
        <w:spacing w:after="160" w:line="360" w:lineRule="auto"/>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14:paraId="1D11B860" w14:textId="77777777" w:rsidR="007C5E6B" w:rsidRDefault="007C5E6B" w:rsidP="007C5E6B">
      <w:pPr>
        <w:rPr>
          <w:rFonts w:ascii="GHEA Grapalat" w:hAnsi="GHEA Grapalat" w:cs="Sylfaen"/>
        </w:rPr>
      </w:pPr>
      <w:r>
        <w:rPr>
          <w:rFonts w:ascii="GHEA Grapalat" w:hAnsi="GHEA Grapalat" w:cs="Sylfaen"/>
        </w:rPr>
        <w:br w:type="page"/>
      </w:r>
    </w:p>
    <w:p w14:paraId="4BDAF1B9" w14:textId="77777777" w:rsidR="007C5E6B" w:rsidRDefault="007C5E6B" w:rsidP="007C5E6B">
      <w:pPr>
        <w:widowControl w:val="0"/>
        <w:spacing w:after="160" w:line="360" w:lineRule="auto"/>
        <w:jc w:val="center"/>
        <w:rPr>
          <w:rFonts w:ascii="GHEA Grapalat" w:hAnsi="GHEA Grapalat" w:cs="Sylfaen"/>
        </w:rPr>
      </w:pPr>
      <w:r>
        <w:rPr>
          <w:rFonts w:ascii="GHEA Grapalat" w:hAnsi="GHEA Grapalat"/>
        </w:rPr>
        <w:lastRenderedPageBreak/>
        <w:t>СТОРОНЫ</w:t>
      </w:r>
    </w:p>
    <w:p w14:paraId="29781E8D" w14:textId="77777777" w:rsidR="007C5E6B" w:rsidRDefault="007C5E6B" w:rsidP="007C5E6B">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6"/>
      </w:tblGrid>
      <w:tr w:rsidR="007C5E6B" w14:paraId="367CF7C8" w14:textId="77777777" w:rsidTr="007C5E6B">
        <w:tc>
          <w:tcPr>
            <w:tcW w:w="4785" w:type="dxa"/>
            <w:hideMark/>
          </w:tcPr>
          <w:p w14:paraId="0038C09F" w14:textId="77777777" w:rsidR="007C5E6B" w:rsidRDefault="007C5E6B">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Сдал</w:t>
            </w:r>
          </w:p>
        </w:tc>
        <w:tc>
          <w:tcPr>
            <w:tcW w:w="5223" w:type="dxa"/>
            <w:hideMark/>
          </w:tcPr>
          <w:p w14:paraId="1C424C7C" w14:textId="77777777" w:rsidR="007C5E6B" w:rsidRDefault="007C5E6B">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Принял</w:t>
            </w:r>
          </w:p>
        </w:tc>
      </w:tr>
    </w:tbl>
    <w:p w14:paraId="733A8780" w14:textId="77777777" w:rsidR="007C5E6B" w:rsidRDefault="007C5E6B" w:rsidP="007C5E6B">
      <w:pPr>
        <w:widowControl w:val="0"/>
        <w:tabs>
          <w:tab w:val="left" w:pos="360"/>
          <w:tab w:val="left" w:pos="540"/>
        </w:tabs>
        <w:spacing w:after="160" w:line="360" w:lineRule="auto"/>
        <w:jc w:val="right"/>
        <w:rPr>
          <w:rFonts w:ascii="GHEA Grapalat" w:hAnsi="GHEA Grapalat" w:cs="Sylfaen"/>
        </w:rPr>
      </w:pPr>
      <w:r>
        <w:rPr>
          <w:rFonts w:ascii="GHEA Grapalat" w:hAnsi="GHEA Grapalat"/>
        </w:rPr>
        <w:t>представитель, спроектировавший заявку:</w:t>
      </w:r>
    </w:p>
    <w:p w14:paraId="276D1D28" w14:textId="77777777" w:rsidR="007C5E6B" w:rsidRDefault="007C5E6B" w:rsidP="007C5E6B">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C5E6B" w14:paraId="4D42AC07" w14:textId="77777777" w:rsidTr="007C5E6B">
        <w:trPr>
          <w:tblCellSpacing w:w="7" w:type="dxa"/>
          <w:jc w:val="center"/>
        </w:trPr>
        <w:tc>
          <w:tcPr>
            <w:tcW w:w="0" w:type="auto"/>
            <w:vAlign w:val="center"/>
            <w:hideMark/>
          </w:tcPr>
          <w:p w14:paraId="2004517D" w14:textId="77777777" w:rsidR="007C5E6B" w:rsidRDefault="007C5E6B">
            <w:pPr>
              <w:widowControl w:val="0"/>
              <w:jc w:val="center"/>
              <w:rPr>
                <w:rFonts w:ascii="GHEA Grapalat" w:hAnsi="GHEA Grapalat" w:cs="GHEA Grapalat"/>
                <w:color w:val="000000"/>
              </w:rPr>
            </w:pPr>
            <w:r>
              <w:rPr>
                <w:rFonts w:ascii="GHEA Grapalat" w:hAnsi="GHEA Grapalat"/>
                <w:color w:val="000000"/>
              </w:rPr>
              <w:t xml:space="preserve">___________________________ </w:t>
            </w:r>
          </w:p>
          <w:p w14:paraId="60B6E699" w14:textId="77777777" w:rsidR="007C5E6B" w:rsidRDefault="007C5E6B">
            <w:pPr>
              <w:widowControl w:val="0"/>
              <w:spacing w:after="160" w:line="360" w:lineRule="auto"/>
              <w:jc w:val="center"/>
              <w:rPr>
                <w:rFonts w:ascii="GHEA Grapalat" w:hAnsi="GHEA Grapalat" w:cs="GHEA Grapalat"/>
                <w:color w:val="000000"/>
                <w:vertAlign w:val="superscript"/>
              </w:rPr>
            </w:pPr>
            <w:r>
              <w:rPr>
                <w:rFonts w:ascii="GHEA Grapalat" w:hAnsi="GHEA Grapalat"/>
                <w:color w:val="000000"/>
                <w:vertAlign w:val="superscript"/>
              </w:rPr>
              <w:t>фамилия, имя</w:t>
            </w:r>
          </w:p>
        </w:tc>
        <w:tc>
          <w:tcPr>
            <w:tcW w:w="0" w:type="auto"/>
            <w:vAlign w:val="center"/>
            <w:hideMark/>
          </w:tcPr>
          <w:p w14:paraId="63B972A4" w14:textId="77777777" w:rsidR="007C5E6B" w:rsidRDefault="007C5E6B">
            <w:pPr>
              <w:widowControl w:val="0"/>
              <w:jc w:val="center"/>
              <w:rPr>
                <w:rFonts w:ascii="GHEA Grapalat" w:hAnsi="GHEA Grapalat" w:cs="GHEA Grapalat"/>
                <w:color w:val="000000"/>
              </w:rPr>
            </w:pPr>
            <w:r>
              <w:rPr>
                <w:rFonts w:ascii="GHEA Grapalat" w:hAnsi="GHEA Grapalat"/>
                <w:color w:val="000000"/>
              </w:rPr>
              <w:t>___________________________</w:t>
            </w:r>
          </w:p>
          <w:p w14:paraId="5C6FEF78" w14:textId="77777777" w:rsidR="007C5E6B" w:rsidRDefault="007C5E6B">
            <w:pPr>
              <w:widowControl w:val="0"/>
              <w:spacing w:after="160" w:line="360" w:lineRule="auto"/>
              <w:jc w:val="center"/>
              <w:rPr>
                <w:rFonts w:ascii="GHEA Grapalat" w:hAnsi="GHEA Grapalat" w:cs="GHEA Grapalat"/>
                <w:color w:val="000000"/>
                <w:vertAlign w:val="superscript"/>
              </w:rPr>
            </w:pPr>
            <w:r>
              <w:rPr>
                <w:rFonts w:ascii="GHEA Grapalat" w:hAnsi="GHEA Grapalat"/>
                <w:color w:val="000000"/>
                <w:vertAlign w:val="superscript"/>
              </w:rPr>
              <w:t>фамилия, имя</w:t>
            </w:r>
          </w:p>
        </w:tc>
      </w:tr>
      <w:tr w:rsidR="007C5E6B" w14:paraId="1561F347" w14:textId="77777777" w:rsidTr="007C5E6B">
        <w:trPr>
          <w:tblCellSpacing w:w="7" w:type="dxa"/>
          <w:jc w:val="center"/>
        </w:trPr>
        <w:tc>
          <w:tcPr>
            <w:tcW w:w="0" w:type="auto"/>
            <w:vAlign w:val="center"/>
            <w:hideMark/>
          </w:tcPr>
          <w:p w14:paraId="11CE75CB" w14:textId="77777777" w:rsidR="007C5E6B" w:rsidRDefault="007C5E6B">
            <w:pPr>
              <w:widowControl w:val="0"/>
              <w:jc w:val="center"/>
              <w:rPr>
                <w:rFonts w:ascii="GHEA Grapalat" w:hAnsi="GHEA Grapalat" w:cs="GHEA Grapalat"/>
                <w:color w:val="000000"/>
              </w:rPr>
            </w:pPr>
            <w:r>
              <w:rPr>
                <w:rFonts w:ascii="GHEA Grapalat" w:hAnsi="GHEA Grapalat"/>
                <w:color w:val="000000"/>
              </w:rPr>
              <w:t xml:space="preserve">___________________________ </w:t>
            </w:r>
          </w:p>
          <w:p w14:paraId="388999C7" w14:textId="77777777" w:rsidR="007C5E6B" w:rsidRDefault="007C5E6B">
            <w:pPr>
              <w:widowControl w:val="0"/>
              <w:spacing w:after="160" w:line="360" w:lineRule="auto"/>
              <w:jc w:val="center"/>
              <w:rPr>
                <w:rFonts w:ascii="GHEA Grapalat" w:hAnsi="GHEA Grapalat" w:cs="GHEA Grapalat"/>
                <w:color w:val="000000"/>
                <w:vertAlign w:val="superscript"/>
              </w:rPr>
            </w:pPr>
            <w:r>
              <w:rPr>
                <w:rFonts w:ascii="GHEA Grapalat" w:hAnsi="GHEA Grapalat"/>
                <w:color w:val="000000"/>
                <w:vertAlign w:val="superscript"/>
              </w:rPr>
              <w:t>подпись</w:t>
            </w:r>
          </w:p>
        </w:tc>
        <w:tc>
          <w:tcPr>
            <w:tcW w:w="0" w:type="auto"/>
            <w:vAlign w:val="center"/>
            <w:hideMark/>
          </w:tcPr>
          <w:p w14:paraId="11DD4781" w14:textId="77777777" w:rsidR="007C5E6B" w:rsidRDefault="007C5E6B">
            <w:pPr>
              <w:widowControl w:val="0"/>
              <w:jc w:val="center"/>
              <w:rPr>
                <w:rFonts w:ascii="GHEA Grapalat" w:hAnsi="GHEA Grapalat" w:cs="GHEA Grapalat"/>
                <w:color w:val="000000"/>
              </w:rPr>
            </w:pPr>
            <w:r>
              <w:rPr>
                <w:rFonts w:ascii="GHEA Grapalat" w:hAnsi="GHEA Grapalat"/>
                <w:color w:val="000000"/>
              </w:rPr>
              <w:t>___________________________</w:t>
            </w:r>
          </w:p>
          <w:p w14:paraId="710CDC07" w14:textId="77777777" w:rsidR="007C5E6B" w:rsidRDefault="007C5E6B">
            <w:pPr>
              <w:widowControl w:val="0"/>
              <w:spacing w:after="160" w:line="360" w:lineRule="auto"/>
              <w:jc w:val="center"/>
              <w:rPr>
                <w:rFonts w:ascii="GHEA Grapalat" w:hAnsi="GHEA Grapalat" w:cs="GHEA Grapalat"/>
                <w:color w:val="000000"/>
                <w:vertAlign w:val="superscript"/>
              </w:rPr>
            </w:pPr>
            <w:r>
              <w:rPr>
                <w:rFonts w:ascii="GHEA Grapalat" w:hAnsi="GHEA Grapalat"/>
                <w:color w:val="000000"/>
                <w:vertAlign w:val="superscript"/>
              </w:rPr>
              <w:t>подпись</w:t>
            </w:r>
          </w:p>
        </w:tc>
      </w:tr>
      <w:tr w:rsidR="007C5E6B" w14:paraId="30A34450" w14:textId="77777777" w:rsidTr="007C5E6B">
        <w:trPr>
          <w:tblCellSpacing w:w="7" w:type="dxa"/>
          <w:jc w:val="center"/>
        </w:trPr>
        <w:tc>
          <w:tcPr>
            <w:tcW w:w="0" w:type="auto"/>
            <w:vAlign w:val="center"/>
            <w:hideMark/>
          </w:tcPr>
          <w:p w14:paraId="69BEB2A6" w14:textId="77777777" w:rsidR="007C5E6B" w:rsidRDefault="007C5E6B">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53D86B90" w14:textId="77777777" w:rsidR="007C5E6B" w:rsidRDefault="007C5E6B">
            <w:pPr>
              <w:widowControl w:val="0"/>
              <w:spacing w:after="160" w:line="360" w:lineRule="auto"/>
              <w:rPr>
                <w:rFonts w:ascii="GHEA Grapalat" w:hAnsi="GHEA Grapalat" w:cs="GHEA Grapalat"/>
                <w:color w:val="000000"/>
              </w:rPr>
            </w:pPr>
          </w:p>
        </w:tc>
      </w:tr>
    </w:tbl>
    <w:p w14:paraId="0280721B" w14:textId="77777777" w:rsidR="007C5E6B" w:rsidRDefault="007C5E6B" w:rsidP="007C5E6B">
      <w:pPr>
        <w:widowControl w:val="0"/>
        <w:spacing w:after="160" w:line="360" w:lineRule="auto"/>
        <w:ind w:left="-142" w:firstLine="142"/>
        <w:jc w:val="center"/>
        <w:rPr>
          <w:rFonts w:ascii="GHEA Grapalat" w:hAnsi="GHEA Grapalat" w:cs="Sylfaen"/>
          <w:b/>
        </w:rPr>
      </w:pPr>
    </w:p>
    <w:p w14:paraId="14A61C66" w14:textId="77777777" w:rsidR="007C5E6B" w:rsidRDefault="007C5E6B" w:rsidP="007C5E6B">
      <w:pPr>
        <w:pStyle w:val="norm"/>
        <w:widowControl w:val="0"/>
        <w:spacing w:after="160" w:line="360" w:lineRule="auto"/>
        <w:ind w:firstLine="284"/>
        <w:jc w:val="center"/>
        <w:rPr>
          <w:rFonts w:ascii="GHEA Grapalat" w:hAnsi="GHEA Grapalat"/>
          <w:b/>
          <w:sz w:val="24"/>
          <w:szCs w:val="24"/>
        </w:rPr>
      </w:pPr>
    </w:p>
    <w:p w14:paraId="439C3D70" w14:textId="77777777" w:rsidR="007C5E6B" w:rsidRDefault="007C5E6B" w:rsidP="007C5E6B">
      <w:pPr>
        <w:widowControl w:val="0"/>
        <w:spacing w:after="160"/>
        <w:ind w:left="-142" w:firstLine="142"/>
        <w:jc w:val="center"/>
        <w:rPr>
          <w:rFonts w:ascii="GHEA Grapalat" w:hAnsi="GHEA Grapalat"/>
          <w:i/>
          <w:lang w:val="en-US"/>
        </w:rPr>
      </w:pPr>
    </w:p>
    <w:p w14:paraId="5BEDCDFF" w14:textId="77777777" w:rsidR="007C5E6B" w:rsidRDefault="007C5E6B" w:rsidP="007C5E6B">
      <w:pPr>
        <w:widowControl w:val="0"/>
        <w:spacing w:after="160"/>
        <w:ind w:left="-142" w:firstLine="142"/>
        <w:jc w:val="center"/>
        <w:rPr>
          <w:rFonts w:ascii="GHEA Grapalat" w:hAnsi="GHEA Grapalat"/>
          <w:i/>
          <w:lang w:val="en-US"/>
        </w:rPr>
      </w:pPr>
    </w:p>
    <w:p w14:paraId="4D04A772" w14:textId="77777777" w:rsidR="007C5E6B" w:rsidRDefault="007C5E6B" w:rsidP="007C5E6B">
      <w:pPr>
        <w:widowControl w:val="0"/>
        <w:spacing w:after="160"/>
        <w:ind w:left="-142" w:firstLine="142"/>
        <w:jc w:val="center"/>
        <w:rPr>
          <w:rFonts w:ascii="GHEA Grapalat" w:hAnsi="GHEA Grapalat"/>
          <w:i/>
          <w:lang w:val="en-US"/>
        </w:rPr>
      </w:pPr>
    </w:p>
    <w:p w14:paraId="4698AB43" w14:textId="77777777" w:rsidR="007C5E6B" w:rsidRDefault="007C5E6B" w:rsidP="007C5E6B">
      <w:pPr>
        <w:widowControl w:val="0"/>
        <w:spacing w:after="160"/>
        <w:ind w:left="-142" w:firstLine="142"/>
        <w:jc w:val="center"/>
        <w:rPr>
          <w:rFonts w:ascii="GHEA Grapalat" w:hAnsi="GHEA Grapalat"/>
          <w:i/>
          <w:lang w:val="en-US"/>
        </w:rPr>
      </w:pPr>
    </w:p>
    <w:p w14:paraId="69EF03ED" w14:textId="77777777" w:rsidR="007C5E6B" w:rsidRDefault="007C5E6B" w:rsidP="007C5E6B">
      <w:pPr>
        <w:widowControl w:val="0"/>
        <w:spacing w:after="160"/>
        <w:ind w:left="-142" w:firstLine="142"/>
        <w:jc w:val="center"/>
        <w:rPr>
          <w:rFonts w:ascii="GHEA Grapalat" w:hAnsi="GHEA Grapalat"/>
          <w:i/>
          <w:lang w:val="en-US"/>
        </w:rPr>
      </w:pPr>
    </w:p>
    <w:p w14:paraId="11768C18" w14:textId="77777777" w:rsidR="007C5E6B" w:rsidRDefault="007C5E6B" w:rsidP="007C5E6B">
      <w:pPr>
        <w:widowControl w:val="0"/>
        <w:spacing w:after="160"/>
        <w:ind w:left="-142" w:firstLine="142"/>
        <w:jc w:val="center"/>
        <w:rPr>
          <w:rFonts w:ascii="GHEA Grapalat" w:hAnsi="GHEA Grapalat"/>
          <w:i/>
          <w:lang w:val="en-US"/>
        </w:rPr>
      </w:pPr>
    </w:p>
    <w:p w14:paraId="0BE924E7" w14:textId="77777777" w:rsidR="007C5E6B" w:rsidRDefault="007C5E6B" w:rsidP="007C5E6B">
      <w:pPr>
        <w:widowControl w:val="0"/>
        <w:spacing w:after="160"/>
        <w:ind w:left="-142" w:firstLine="142"/>
        <w:jc w:val="center"/>
        <w:rPr>
          <w:rFonts w:ascii="GHEA Grapalat" w:hAnsi="GHEA Grapalat"/>
          <w:i/>
          <w:lang w:val="en-US"/>
        </w:rPr>
      </w:pPr>
    </w:p>
    <w:p w14:paraId="0A395D88" w14:textId="77777777" w:rsidR="007C5E6B" w:rsidRDefault="007C5E6B" w:rsidP="007C5E6B">
      <w:pPr>
        <w:widowControl w:val="0"/>
        <w:spacing w:after="160"/>
        <w:ind w:left="-142" w:firstLine="142"/>
        <w:jc w:val="center"/>
        <w:rPr>
          <w:rFonts w:ascii="GHEA Grapalat" w:hAnsi="GHEA Grapalat"/>
          <w:i/>
          <w:lang w:val="en-US"/>
        </w:rPr>
      </w:pPr>
    </w:p>
    <w:p w14:paraId="55C5D2F1" w14:textId="77777777" w:rsidR="007C5E6B" w:rsidRDefault="007C5E6B" w:rsidP="007C5E6B">
      <w:pPr>
        <w:widowControl w:val="0"/>
        <w:spacing w:after="160"/>
        <w:ind w:left="-142" w:firstLine="142"/>
        <w:jc w:val="center"/>
        <w:rPr>
          <w:rFonts w:ascii="GHEA Grapalat" w:hAnsi="GHEA Grapalat"/>
          <w:i/>
          <w:lang w:val="en-US"/>
        </w:rPr>
      </w:pPr>
    </w:p>
    <w:p w14:paraId="213A4BA8" w14:textId="77777777" w:rsidR="007C5E6B" w:rsidRDefault="007C5E6B" w:rsidP="007C5E6B">
      <w:pPr>
        <w:widowControl w:val="0"/>
        <w:spacing w:after="160"/>
        <w:ind w:left="-142" w:firstLine="142"/>
        <w:jc w:val="center"/>
        <w:rPr>
          <w:rFonts w:ascii="GHEA Grapalat" w:hAnsi="GHEA Grapalat"/>
          <w:i/>
          <w:lang w:val="en-US"/>
        </w:rPr>
      </w:pPr>
    </w:p>
    <w:p w14:paraId="54753948" w14:textId="77777777" w:rsidR="007C5E6B" w:rsidRDefault="007C5E6B" w:rsidP="007C5E6B">
      <w:pPr>
        <w:widowControl w:val="0"/>
        <w:spacing w:after="160"/>
        <w:ind w:left="-142" w:firstLine="142"/>
        <w:jc w:val="center"/>
        <w:rPr>
          <w:rFonts w:ascii="GHEA Grapalat" w:hAnsi="GHEA Grapalat"/>
          <w:i/>
          <w:lang w:val="en-US"/>
        </w:rPr>
      </w:pPr>
    </w:p>
    <w:p w14:paraId="30236369" w14:textId="77777777" w:rsidR="007C5E6B" w:rsidRDefault="007C5E6B" w:rsidP="007C5E6B">
      <w:pPr>
        <w:widowControl w:val="0"/>
        <w:spacing w:after="160"/>
        <w:ind w:left="-142" w:firstLine="142"/>
        <w:jc w:val="center"/>
        <w:rPr>
          <w:rFonts w:ascii="GHEA Grapalat" w:hAnsi="GHEA Grapalat"/>
          <w:i/>
          <w:lang w:val="en-US"/>
        </w:rPr>
      </w:pPr>
    </w:p>
    <w:p w14:paraId="58A98E55" w14:textId="77777777" w:rsidR="007C5E6B" w:rsidRDefault="007C5E6B" w:rsidP="007C5E6B">
      <w:pPr>
        <w:widowControl w:val="0"/>
        <w:spacing w:after="160"/>
        <w:ind w:left="-142" w:firstLine="142"/>
        <w:jc w:val="center"/>
        <w:rPr>
          <w:rFonts w:ascii="GHEA Grapalat" w:hAnsi="GHEA Grapalat"/>
          <w:i/>
          <w:lang w:val="en-US"/>
        </w:rPr>
      </w:pPr>
    </w:p>
    <w:p w14:paraId="7BC62EE3" w14:textId="77777777" w:rsidR="007C5E6B" w:rsidRDefault="007C5E6B" w:rsidP="007C5E6B">
      <w:pPr>
        <w:widowControl w:val="0"/>
        <w:spacing w:after="160"/>
        <w:ind w:left="-142" w:firstLine="142"/>
        <w:jc w:val="center"/>
        <w:rPr>
          <w:rFonts w:ascii="GHEA Grapalat" w:hAnsi="GHEA Grapalat"/>
          <w:i/>
          <w:lang w:val="en-US"/>
        </w:rPr>
      </w:pPr>
    </w:p>
    <w:p w14:paraId="7D01BCC3" w14:textId="77777777" w:rsidR="007C5E6B" w:rsidRDefault="007C5E6B" w:rsidP="007C5E6B">
      <w:pPr>
        <w:widowControl w:val="0"/>
        <w:spacing w:after="160"/>
        <w:ind w:left="-142" w:firstLine="142"/>
        <w:jc w:val="center"/>
        <w:rPr>
          <w:rFonts w:ascii="GHEA Grapalat" w:hAnsi="GHEA Grapalat"/>
          <w:i/>
          <w:lang w:val="en-US"/>
        </w:rPr>
      </w:pPr>
    </w:p>
    <w:p w14:paraId="46B3803F" w14:textId="77777777" w:rsidR="007C5E6B" w:rsidRDefault="007C5E6B" w:rsidP="007C5E6B">
      <w:pPr>
        <w:widowControl w:val="0"/>
        <w:spacing w:after="160"/>
        <w:ind w:left="-142" w:firstLine="142"/>
        <w:jc w:val="center"/>
        <w:rPr>
          <w:rFonts w:ascii="GHEA Grapalat" w:hAnsi="GHEA Grapalat"/>
          <w:i/>
          <w:lang w:val="en-US"/>
        </w:rPr>
      </w:pPr>
    </w:p>
    <w:p w14:paraId="6F4BD104" w14:textId="77777777" w:rsidR="007C5E6B" w:rsidRDefault="007C5E6B" w:rsidP="007C5E6B">
      <w:pPr>
        <w:widowControl w:val="0"/>
        <w:jc w:val="right"/>
        <w:rPr>
          <w:rFonts w:ascii="GHEA Grapalat" w:hAnsi="GHEA Grapalat" w:cs="Sylfaen"/>
          <w:i/>
        </w:rPr>
      </w:pPr>
      <w:r>
        <w:rPr>
          <w:rFonts w:ascii="GHEA Grapalat" w:hAnsi="GHEA Grapalat"/>
          <w:i/>
        </w:rPr>
        <w:t>Приложение № 4</w:t>
      </w:r>
    </w:p>
    <w:p w14:paraId="4A9E8861" w14:textId="77777777" w:rsidR="007C5E6B" w:rsidRDefault="007C5E6B" w:rsidP="007C5E6B">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3EE2C9E1" w14:textId="77777777" w:rsidR="007C5E6B" w:rsidRDefault="007C5E6B" w:rsidP="007C5E6B">
      <w:pPr>
        <w:jc w:val="center"/>
        <w:rPr>
          <w:rFonts w:ascii="GHEA Grapalat" w:hAnsi="GHEA Grapalat" w:cs="GHEA Grapalat"/>
        </w:rPr>
      </w:pPr>
    </w:p>
    <w:p w14:paraId="1D679202" w14:textId="77777777" w:rsidR="007C5E6B" w:rsidRDefault="007C5E6B" w:rsidP="007C5E6B">
      <w:pPr>
        <w:jc w:val="center"/>
        <w:rPr>
          <w:rFonts w:ascii="GHEA Grapalat" w:hAnsi="GHEA Grapalat" w:cs="GHEA Grapalat"/>
        </w:rPr>
      </w:pPr>
      <w:r>
        <w:rPr>
          <w:rFonts w:ascii="GHEA Grapalat" w:hAnsi="GHEA Grapalat" w:cs="GHEA Grapalat"/>
        </w:rPr>
        <w:t>УВЕДОМЛЕНИЕ</w:t>
      </w:r>
    </w:p>
    <w:p w14:paraId="29592554" w14:textId="77777777" w:rsidR="007C5E6B" w:rsidRDefault="007C5E6B" w:rsidP="007C5E6B">
      <w:pPr>
        <w:jc w:val="center"/>
        <w:rPr>
          <w:rFonts w:ascii="GHEA Grapalat" w:hAnsi="GHEA Grapalat" w:cs="GHEA Grapalat"/>
          <w:lang w:val="hy-AM"/>
        </w:rPr>
      </w:pPr>
    </w:p>
    <w:p w14:paraId="5BF9CFBF" w14:textId="77777777" w:rsidR="007C5E6B" w:rsidRDefault="007C5E6B" w:rsidP="007C5E6B">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19A3B020" w14:textId="77777777" w:rsidR="007C5E6B" w:rsidRDefault="007C5E6B" w:rsidP="007C5E6B">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37A87805" w14:textId="77777777" w:rsidR="007C5E6B" w:rsidRDefault="007C5E6B" w:rsidP="007C5E6B">
      <w:pPr>
        <w:rPr>
          <w:rFonts w:ascii="GHEA Grapalat" w:hAnsi="GHEA Grapalat"/>
          <w:vertAlign w:val="superscript"/>
          <w:lang w:val="es-ES"/>
        </w:rPr>
      </w:pPr>
    </w:p>
    <w:p w14:paraId="55111ABA" w14:textId="77777777" w:rsidR="007C5E6B" w:rsidRDefault="007C5E6B" w:rsidP="007C5E6B">
      <w:pPr>
        <w:pStyle w:val="af4"/>
        <w:numPr>
          <w:ilvl w:val="0"/>
          <w:numId w:val="42"/>
        </w:numPr>
        <w:spacing w:before="0" w:beforeAutospacing="0" w:after="0" w:afterAutospacing="0"/>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0C3B3348" w14:textId="77777777" w:rsidR="007C5E6B" w:rsidRDefault="007C5E6B" w:rsidP="007C5E6B">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заказчика</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исполнителя</w:t>
      </w:r>
    </w:p>
    <w:p w14:paraId="562AFF3C" w14:textId="77777777" w:rsidR="007C5E6B" w:rsidRDefault="007C5E6B" w:rsidP="007C5E6B">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кодом </w:t>
      </w:r>
      <w:r>
        <w:rPr>
          <w:rFonts w:ascii="GHEA Grapalat" w:hAnsi="GHEA Grapalat" w:cs="Sylfaen"/>
          <w:sz w:val="20"/>
          <w:szCs w:val="20"/>
          <w:lang w:val="es-ES"/>
        </w:rPr>
        <w:t xml:space="preserve"> </w:t>
      </w:r>
      <w:r>
        <w:rPr>
          <w:rFonts w:ascii="GHEA Grapalat" w:hAnsi="GHEA Grapalat"/>
          <w:i/>
          <w:sz w:val="20"/>
          <w:szCs w:val="20"/>
          <w:lang w:val="af-ZA"/>
        </w:rPr>
        <w:t>___</w:t>
      </w:r>
      <w:r>
        <w:rPr>
          <w:rFonts w:ascii="GHEA Grapalat" w:hAnsi="GHEA Grapalat" w:cs="Arial"/>
          <w:i/>
          <w:sz w:val="20"/>
          <w:szCs w:val="20"/>
          <w:shd w:val="clear" w:color="auto" w:fill="FFFFFF"/>
          <w:lang w:val="hy-AM"/>
        </w:rPr>
        <w:t>«   »</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4A8E95D6" w14:textId="77777777" w:rsidR="007C5E6B" w:rsidRDefault="007C5E6B" w:rsidP="007C5E6B">
      <w:pPr>
        <w:rPr>
          <w:rFonts w:ascii="GHEA Grapalat" w:hAnsi="GHEA Grapalat"/>
          <w:u w:val="single"/>
          <w:lang w:val="es-ES"/>
        </w:rPr>
      </w:pP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исполнителя</w:t>
      </w:r>
    </w:p>
    <w:p w14:paraId="5B1701F1" w14:textId="77777777" w:rsidR="007C5E6B" w:rsidRDefault="007C5E6B" w:rsidP="007C5E6B">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20  </w:t>
      </w:r>
      <w:r>
        <w:rPr>
          <w:rFonts w:ascii="GHEA Grapalat" w:hAnsi="GHEA Grapalat" w:cs="Sylfaen"/>
          <w:sz w:val="20"/>
          <w:szCs w:val="20"/>
        </w:rPr>
        <w:t xml:space="preserve">года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CB2542B" w14:textId="77777777" w:rsidR="007C5E6B" w:rsidRDefault="007C5E6B" w:rsidP="007C5E6B">
      <w:pPr>
        <w:rPr>
          <w:rFonts w:ascii="GHEA Grapalat" w:hAnsi="GHEA Grapalat" w:cs="Sylfaen"/>
          <w:sz w:val="20"/>
          <w:szCs w:val="20"/>
          <w:lang w:val="es-ES"/>
        </w:rPr>
      </w:pPr>
    </w:p>
    <w:p w14:paraId="0053B264" w14:textId="77777777" w:rsidR="007C5E6B" w:rsidRDefault="007C5E6B" w:rsidP="007C5E6B">
      <w:pPr>
        <w:pStyle w:val="af4"/>
        <w:numPr>
          <w:ilvl w:val="0"/>
          <w:numId w:val="42"/>
        </w:numPr>
        <w:spacing w:before="0" w:beforeAutospacing="0" w:after="0" w:afterAutospacing="0"/>
        <w:jc w:val="both"/>
        <w:rPr>
          <w:rFonts w:ascii="GHEA Grapalat" w:hAnsi="GHEA Grapalat" w:cs="Sylfaen"/>
          <w:sz w:val="20"/>
          <w:szCs w:val="20"/>
        </w:rPr>
      </w:pPr>
      <w:r>
        <w:rPr>
          <w:rFonts w:ascii="GHEA Grapalat" w:hAnsi="GHEA Grapalat" w:cs="Sylfaen"/>
          <w:sz w:val="20"/>
          <w:szCs w:val="20"/>
        </w:rPr>
        <w:t>Согласен с условиями изложенными в пункте 7.12.</w:t>
      </w:r>
    </w:p>
    <w:p w14:paraId="25EF65B8" w14:textId="77777777" w:rsidR="007C5E6B" w:rsidRDefault="007C5E6B" w:rsidP="007C5E6B">
      <w:pPr>
        <w:jc w:val="center"/>
        <w:rPr>
          <w:rFonts w:ascii="GHEA Grapalat" w:hAnsi="GHEA Grapalat" w:cs="GHEA Grapalat"/>
          <w:lang w:val="es-ES"/>
        </w:rPr>
      </w:pPr>
    </w:p>
    <w:p w14:paraId="6C1E10F2" w14:textId="77777777" w:rsidR="007C5E6B" w:rsidRDefault="007C5E6B" w:rsidP="007C5E6B">
      <w:pPr>
        <w:ind w:firstLine="709"/>
        <w:rPr>
          <w:lang w:val="es-ES"/>
        </w:rPr>
      </w:pPr>
    </w:p>
    <w:p w14:paraId="587CF89E" w14:textId="77777777" w:rsidR="007C5E6B" w:rsidRDefault="007C5E6B" w:rsidP="007C5E6B">
      <w:pPr>
        <w:ind w:firstLine="709"/>
        <w:rPr>
          <w:lang w:val="es-ES"/>
        </w:rPr>
      </w:pPr>
    </w:p>
    <w:p w14:paraId="4D5AA408" w14:textId="77777777" w:rsidR="007C5E6B" w:rsidRDefault="007C5E6B" w:rsidP="007C5E6B">
      <w:pPr>
        <w:ind w:firstLine="709"/>
        <w:rPr>
          <w:lang w:val="es-ES"/>
        </w:rPr>
      </w:pPr>
    </w:p>
    <w:p w14:paraId="2953B08F" w14:textId="77777777" w:rsidR="007C5E6B" w:rsidRDefault="007C5E6B" w:rsidP="007C5E6B">
      <w:pPr>
        <w:ind w:left="720" w:firstLine="720"/>
        <w:rPr>
          <w:rFonts w:ascii="GHEA Grapalat" w:hAnsi="GHEA Grapalat"/>
          <w:sz w:val="20"/>
          <w:lang w:val="hy-AM"/>
        </w:rPr>
      </w:pPr>
      <w:r>
        <w:rPr>
          <w:rFonts w:ascii="GHEA Grapalat" w:hAnsi="GHEA Grapalat"/>
          <w:sz w:val="20"/>
          <w:lang w:val="hy-AM"/>
        </w:rPr>
        <w:t xml:space="preserve">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0AA915C6" w14:textId="77777777" w:rsidR="007C5E6B" w:rsidRDefault="007C5E6B" w:rsidP="007C5E6B">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3B50CC6" w14:textId="77777777" w:rsidR="007C5E6B" w:rsidRDefault="007C5E6B" w:rsidP="007C5E6B">
      <w:pPr>
        <w:jc w:val="right"/>
        <w:rPr>
          <w:rFonts w:ascii="GHEA Grapalat" w:hAnsi="GHEA Grapalat"/>
          <w:sz w:val="20"/>
          <w:lang w:val="hy-AM"/>
        </w:rPr>
      </w:pPr>
      <w:r>
        <w:rPr>
          <w:rFonts w:ascii="GHEA Grapalat" w:hAnsi="GHEA Grapalat"/>
          <w:sz w:val="20"/>
          <w:lang w:val="hy-AM"/>
        </w:rPr>
        <w:t xml:space="preserve">    </w:t>
      </w:r>
    </w:p>
    <w:p w14:paraId="23B7B21E" w14:textId="77777777" w:rsidR="007C5E6B" w:rsidRDefault="007C5E6B" w:rsidP="007C5E6B">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5938E67D" w14:textId="77777777" w:rsidR="007C5E6B" w:rsidRDefault="007C5E6B" w:rsidP="007C5E6B">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6EF2F16" w14:textId="77777777" w:rsidR="007C5E6B" w:rsidRDefault="007C5E6B" w:rsidP="007C5E6B">
      <w:pPr>
        <w:jc w:val="center"/>
        <w:rPr>
          <w:rFonts w:ascii="GHEA Grapalat" w:hAnsi="GHEA Grapalat" w:cs="Sylfaen"/>
          <w:sz w:val="16"/>
          <w:szCs w:val="16"/>
          <w:lang w:val="es-ES"/>
        </w:rPr>
      </w:pPr>
    </w:p>
    <w:p w14:paraId="50EE4B7D" w14:textId="77777777" w:rsidR="007C5E6B" w:rsidRDefault="007C5E6B" w:rsidP="007C5E6B">
      <w:pPr>
        <w:widowControl w:val="0"/>
        <w:spacing w:after="160"/>
        <w:ind w:left="-142" w:firstLine="142"/>
        <w:jc w:val="center"/>
        <w:rPr>
          <w:rFonts w:ascii="GHEA Grapalat" w:hAnsi="GHEA Grapalat"/>
          <w:i/>
          <w:lang w:val="en-US"/>
        </w:rPr>
      </w:pPr>
      <w:r>
        <w:rPr>
          <w:rFonts w:ascii="GHEA Grapalat" w:hAnsi="GHEA Grapalat" w:cs="Sylfaen"/>
          <w:sz w:val="20"/>
          <w:szCs w:val="20"/>
          <w:lang w:val="es-ES"/>
        </w:rPr>
        <w:t xml:space="preserve">«--»         20  </w:t>
      </w:r>
      <w:r>
        <w:rPr>
          <w:rFonts w:ascii="GHEA Grapalat" w:hAnsi="GHEA Grapalat" w:cs="Sylfaen"/>
          <w:sz w:val="20"/>
          <w:szCs w:val="20"/>
        </w:rPr>
        <w:t>г.</w:t>
      </w:r>
      <w:r>
        <w:rPr>
          <w:rFonts w:ascii="GHEA Grapalat" w:hAnsi="GHEA Grapalat"/>
          <w:sz w:val="20"/>
          <w:lang w:val="hy-AM"/>
        </w:rPr>
        <w:tab/>
      </w:r>
    </w:p>
    <w:p w14:paraId="60D2D4D9" w14:textId="77777777" w:rsidR="007C5E6B" w:rsidRDefault="007C5E6B" w:rsidP="007C5E6B">
      <w:pPr>
        <w:widowControl w:val="0"/>
        <w:spacing w:after="160"/>
        <w:ind w:left="-142" w:firstLine="142"/>
        <w:jc w:val="center"/>
        <w:rPr>
          <w:rFonts w:ascii="GHEA Grapalat" w:hAnsi="GHEA Grapalat"/>
          <w:i/>
          <w:lang w:val="en-US"/>
        </w:rPr>
      </w:pPr>
    </w:p>
    <w:p w14:paraId="055AAA87" w14:textId="77777777" w:rsidR="00CE3DEB" w:rsidRPr="003B2F27" w:rsidRDefault="00CE3DEB" w:rsidP="007C5E6B">
      <w:pPr>
        <w:widowControl w:val="0"/>
        <w:spacing w:after="160"/>
        <w:jc w:val="center"/>
        <w:rPr>
          <w:rFonts w:ascii="GHEA Grapalat" w:hAnsi="GHEA Grapalat"/>
          <w:i/>
          <w:lang w:val="en-US"/>
        </w:rPr>
      </w:pPr>
    </w:p>
    <w:sectPr w:rsidR="00CE3DEB" w:rsidRPr="003B2F27" w:rsidSect="007C5E6B">
      <w:footerReference w:type="default" r:id="rId10"/>
      <w:footnotePr>
        <w:pos w:val="beneathText"/>
      </w:footnotePr>
      <w:pgSz w:w="11907" w:h="16840" w:code="9"/>
      <w:pgMar w:top="1134" w:right="1418" w:bottom="1560"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6CFC6" w14:textId="77777777" w:rsidR="00F41B23" w:rsidRDefault="00F41B23">
      <w:r>
        <w:separator/>
      </w:r>
    </w:p>
  </w:endnote>
  <w:endnote w:type="continuationSeparator" w:id="0">
    <w:p w14:paraId="14F27192" w14:textId="77777777" w:rsidR="00F41B23" w:rsidRDefault="00F4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56FD1BCC" w14:textId="77777777" w:rsidR="00CE3DEB" w:rsidRPr="00305BEC" w:rsidRDefault="00CE3DE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D5C6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CA7D5" w14:textId="77777777" w:rsidR="00F41B23" w:rsidRDefault="00F41B23">
      <w:r>
        <w:separator/>
      </w:r>
    </w:p>
  </w:footnote>
  <w:footnote w:type="continuationSeparator" w:id="0">
    <w:p w14:paraId="16B05AFD" w14:textId="77777777" w:rsidR="00F41B23" w:rsidRDefault="00F41B23">
      <w:r>
        <w:continuationSeparator/>
      </w:r>
    </w:p>
  </w:footnote>
  <w:footnote w:id="1">
    <w:p w14:paraId="181DA0B5" w14:textId="0A7515F9" w:rsidR="00CE3DEB" w:rsidRPr="001C4811" w:rsidRDefault="00CE3DEB" w:rsidP="007A5F50">
      <w:pPr>
        <w:pStyle w:val="af2"/>
        <w:jc w:val="both"/>
        <w:rPr>
          <w:rFonts w:asciiTheme="minorHAnsi" w:hAnsiTheme="minorHAnsi"/>
          <w:i/>
          <w:lang w:val="hy-AM"/>
        </w:rPr>
      </w:pPr>
    </w:p>
  </w:footnote>
  <w:footnote w:id="2">
    <w:p w14:paraId="1B61B6BB" w14:textId="525E44A7" w:rsidR="000C5F36" w:rsidRPr="00CD6B60" w:rsidRDefault="000C5F36" w:rsidP="000C5F36">
      <w:pPr>
        <w:widowControl w:val="0"/>
        <w:tabs>
          <w:tab w:val="left" w:pos="1134"/>
        </w:tabs>
        <w:spacing w:after="160"/>
        <w:contextualSpacing/>
        <w:jc w:val="both"/>
        <w:rPr>
          <w:rFonts w:ascii="GHEA Grapalat" w:hAnsi="GHEA Grapalat"/>
          <w:i/>
        </w:rPr>
      </w:pPr>
    </w:p>
    <w:p w14:paraId="0EABDB89" w14:textId="343A583B" w:rsidR="00CE3DEB" w:rsidRPr="00CD6B60" w:rsidRDefault="00CE3DEB" w:rsidP="00BD2C67">
      <w:pPr>
        <w:widowControl w:val="0"/>
        <w:tabs>
          <w:tab w:val="left" w:pos="1134"/>
        </w:tabs>
        <w:spacing w:after="160"/>
        <w:ind w:firstLine="142"/>
        <w:contextualSpacing/>
        <w:jc w:val="both"/>
        <w:rPr>
          <w:rFonts w:ascii="GHEA Grapalat" w:hAnsi="GHEA Grapalat"/>
          <w:i/>
        </w:rPr>
      </w:pPr>
    </w:p>
  </w:footnote>
  <w:footnote w:id="3">
    <w:p w14:paraId="7211C1B3" w14:textId="68E013DA" w:rsidR="00A839B0" w:rsidRPr="00A839B0" w:rsidRDefault="00A839B0" w:rsidP="00A839B0">
      <w:pPr>
        <w:widowControl w:val="0"/>
        <w:jc w:val="both"/>
        <w:rPr>
          <w:rFonts w:asciiTheme="minorHAnsi" w:hAnsiTheme="minorHAnsi"/>
          <w:i/>
          <w:sz w:val="20"/>
          <w:szCs w:val="20"/>
        </w:rPr>
      </w:pPr>
    </w:p>
    <w:p w14:paraId="0CC2B3CE" w14:textId="795880B7"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p>
  </w:footnote>
  <w:footnote w:id="4">
    <w:p w14:paraId="2478AFB8" w14:textId="77777777" w:rsidR="00CE3DEB" w:rsidRPr="00C24DBE" w:rsidRDefault="00CE3DEB"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44F9DD11" w14:textId="77777777" w:rsidR="00CE3DEB" w:rsidRPr="005838BB" w:rsidRDefault="00CE3DEB" w:rsidP="00AF1F59">
      <w:pPr>
        <w:pStyle w:val="af2"/>
        <w:jc w:val="both"/>
        <w:rPr>
          <w:rFonts w:asciiTheme="minorHAnsi" w:hAnsiTheme="minorHAnsi"/>
        </w:rPr>
      </w:pPr>
    </w:p>
    <w:p w14:paraId="40A2A9FF" w14:textId="77777777" w:rsidR="00CE3DEB" w:rsidRPr="00D3436F" w:rsidRDefault="00CE3DE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B6066CA" w14:textId="77777777" w:rsidR="00CE3DEB" w:rsidRPr="000811C1" w:rsidRDefault="00CE3DEB">
      <w:pPr>
        <w:pStyle w:val="af2"/>
        <w:rPr>
          <w:rFonts w:asciiTheme="minorHAnsi" w:hAnsiTheme="minorHAnsi"/>
        </w:rPr>
      </w:pPr>
    </w:p>
  </w:footnote>
  <w:footnote w:id="5">
    <w:p w14:paraId="5F7CD316" w14:textId="77777777" w:rsidR="00CE3DEB" w:rsidRPr="00FE2AA4" w:rsidRDefault="00CE3DEB">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6">
    <w:p w14:paraId="52BAE901" w14:textId="77777777" w:rsidR="00CE3DEB" w:rsidRPr="008842CE" w:rsidRDefault="00CE3DE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789A86C" w14:textId="77777777" w:rsidR="00CE3DEB" w:rsidRPr="000811C1" w:rsidRDefault="00CE3DEB">
      <w:pPr>
        <w:pStyle w:val="af2"/>
        <w:rPr>
          <w:lang w:val="af-ZA"/>
        </w:rPr>
      </w:pPr>
    </w:p>
  </w:footnote>
  <w:footnote w:id="7">
    <w:p w14:paraId="133C6BE4" w14:textId="77777777" w:rsidR="007C5E6B" w:rsidRDefault="007C5E6B" w:rsidP="007C5E6B">
      <w:pPr>
        <w:widowControl w:val="0"/>
        <w:spacing w:after="160" w:line="360" w:lineRule="auto"/>
        <w:jc w:val="both"/>
      </w:pPr>
      <w:r>
        <w:rPr>
          <w:rStyle w:val="af6"/>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8">
    <w:p w14:paraId="1003C241" w14:textId="77777777" w:rsidR="007C5E6B" w:rsidRDefault="007C5E6B" w:rsidP="007C5E6B">
      <w:pPr>
        <w:widowControl w:val="0"/>
        <w:ind w:right="309"/>
        <w:jc w:val="both"/>
        <w:rPr>
          <w:rFonts w:ascii="GHEA Grapalat" w:hAnsi="GHEA Grapalat"/>
          <w:i/>
          <w:sz w:val="20"/>
          <w:szCs w:val="20"/>
          <w:lang w:val="es-ES"/>
        </w:rPr>
      </w:pPr>
      <w:r>
        <w:rPr>
          <w:rStyle w:val="af6"/>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7B3FE278" w14:textId="77777777" w:rsidR="007C5E6B" w:rsidRDefault="007C5E6B" w:rsidP="007C5E6B">
      <w:pPr>
        <w:pStyle w:val="af4"/>
        <w:rPr>
          <w:rFonts w:ascii="Times Armenian" w:hAnsi="Times Armenian"/>
          <w:sz w:val="20"/>
          <w:szCs w:val="20"/>
          <w:lang w:val="es-ES"/>
        </w:rPr>
      </w:pPr>
    </w:p>
  </w:footnote>
  <w:footnote w:id="9">
    <w:p w14:paraId="017F27EF" w14:textId="77777777" w:rsidR="007C5E6B" w:rsidRDefault="007C5E6B" w:rsidP="007C5E6B">
      <w:pPr>
        <w:pStyle w:val="af4"/>
        <w:rPr>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0">
    <w:p w14:paraId="21CE96CB" w14:textId="77777777" w:rsidR="007C5E6B" w:rsidRDefault="007C5E6B" w:rsidP="007C5E6B">
      <w:pPr>
        <w:pStyle w:val="af4"/>
        <w:jc w:val="both"/>
        <w:rPr>
          <w:i/>
          <w:color w:val="FF0000"/>
          <w:sz w:val="20"/>
          <w:szCs w:val="20"/>
          <w:vertAlign w:val="superscript"/>
        </w:rPr>
      </w:pPr>
      <w:r>
        <w:rPr>
          <w:rStyle w:val="af6"/>
          <w:sz w:val="20"/>
        </w:rPr>
        <w:t>*</w:t>
      </w:r>
      <w:r>
        <w:rPr>
          <w:sz w:val="20"/>
        </w:rPr>
        <w:t xml:space="preserve"> </w:t>
      </w:r>
      <w:r>
        <w:rPr>
          <w:rFonts w:ascii="GHEA Grapalat" w:hAnsi="GHEA Grapalat"/>
          <w:i/>
          <w:sz w:val="20"/>
        </w:rPr>
        <w:t>Заполняется секретарем Комиссии до опубликования приглашения в бюллетене.</w:t>
      </w:r>
    </w:p>
    <w:p w14:paraId="0D7BA983" w14:textId="77777777" w:rsidR="007C5E6B" w:rsidRDefault="007C5E6B" w:rsidP="007C5E6B">
      <w:pPr>
        <w:pStyle w:val="af4"/>
        <w:jc w:val="both"/>
        <w:rPr>
          <w:rFonts w:ascii="GHEA Grapalat" w:hAnsi="GHEA Grapalat"/>
          <w:i/>
          <w:sz w:val="20"/>
        </w:rPr>
      </w:pPr>
      <w:r>
        <w:rPr>
          <w:rFonts w:ascii="GHEA Grapalat" w:hAnsi="GHEA Grapalat"/>
          <w:i/>
          <w:sz w:val="20"/>
          <w:vertAlign w:val="superscript"/>
        </w:rPr>
        <w:t>15.1</w:t>
      </w:r>
      <w:r>
        <w:rPr>
          <w:rFonts w:ascii="GHEA Grapalat" w:hAnsi="GHEA Grapalat"/>
          <w:i/>
          <w:sz w:val="20"/>
        </w:rPr>
        <w:t xml:space="preserve"> Если предметом закупки является оказание услуг по техническому надзору за выполнением строительных программ, то после слова </w:t>
      </w:r>
      <w:r>
        <w:rPr>
          <w:rFonts w:ascii="GHEA Grapalat" w:hAnsi="GHEA Grapalat"/>
          <w:sz w:val="20"/>
          <w:szCs w:val="20"/>
        </w:rPr>
        <w:t>"</w:t>
      </w:r>
      <w:r>
        <w:rPr>
          <w:rFonts w:ascii="GHEA Grapalat" w:hAnsi="GHEA Grapalat"/>
          <w:i/>
          <w:sz w:val="20"/>
        </w:rPr>
        <w:t>в соответствии с</w:t>
      </w:r>
      <w:r>
        <w:rPr>
          <w:rFonts w:ascii="GHEA Grapalat" w:hAnsi="GHEA Grapalat"/>
          <w:sz w:val="20"/>
          <w:szCs w:val="20"/>
        </w:rPr>
        <w:t>"</w:t>
      </w:r>
      <w:r>
        <w:rPr>
          <w:rFonts w:ascii="GHEA Grapalat" w:hAnsi="GHEA Grapalat"/>
          <w:i/>
          <w:sz w:val="20"/>
        </w:rPr>
        <w:t xml:space="preserve"> дополняется словами </w:t>
      </w:r>
      <w:r>
        <w:rPr>
          <w:rFonts w:ascii="GHEA Grapalat" w:hAnsi="GHEA Grapalat"/>
          <w:sz w:val="20"/>
          <w:szCs w:val="20"/>
        </w:rPr>
        <w:t>"</w:t>
      </w:r>
      <w:r>
        <w:rPr>
          <w:rFonts w:ascii="GHEA Grapalat" w:hAnsi="GHEA Grapalat"/>
          <w:i/>
          <w:sz w:val="20"/>
        </w:rPr>
        <w:t xml:space="preserve">градостроительной нормативно-технической и утвержденной проектно-сметной документацией и </w:t>
      </w:r>
      <w:r>
        <w:rPr>
          <w:rFonts w:ascii="GHEA Grapalat" w:hAnsi="GHEA Grapalat"/>
          <w:sz w:val="20"/>
          <w:szCs w:val="20"/>
        </w:rPr>
        <w:t>"</w:t>
      </w:r>
    </w:p>
    <w:p w14:paraId="5C22D02B" w14:textId="77777777" w:rsidR="007C5E6B" w:rsidRDefault="007C5E6B" w:rsidP="007C5E6B">
      <w:pPr>
        <w:pStyle w:val="af4"/>
        <w:jc w:val="both"/>
        <w:rPr>
          <w:rFonts w:asciiTheme="minorHAnsi" w:hAnsiTheme="minorHAnsi"/>
          <w:sz w:val="20"/>
          <w:szCs w:val="20"/>
        </w:rPr>
      </w:pPr>
    </w:p>
  </w:footnote>
  <w:footnote w:id="11">
    <w:p w14:paraId="3E98E9B2" w14:textId="77777777" w:rsidR="007C5E6B" w:rsidRDefault="007C5E6B" w:rsidP="007C5E6B">
      <w:pPr>
        <w:pStyle w:val="af4"/>
        <w:jc w:val="both"/>
        <w:rPr>
          <w:rFonts w:ascii="GHEA Grapalat" w:hAnsi="GHEA Grapalat"/>
          <w:sz w:val="20"/>
          <w:szCs w:val="20"/>
        </w:rPr>
      </w:pPr>
      <w:r>
        <w:rPr>
          <w:rStyle w:val="af6"/>
          <w:sz w:val="20"/>
          <w:szCs w:val="20"/>
        </w:rPr>
        <w:t>16</w:t>
      </w:r>
      <w:r>
        <w:rPr>
          <w:sz w:val="20"/>
          <w:szCs w:val="20"/>
        </w:rPr>
        <w:t xml:space="preserve"> </w:t>
      </w:r>
      <w:r>
        <w:rPr>
          <w:rFonts w:ascii="GHEA Grapalat" w:hAnsi="GHEA Grapalat"/>
          <w:i/>
          <w:sz w:val="20"/>
          <w:szCs w:val="20"/>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0B4A36F8" w14:textId="77777777" w:rsidR="007C5E6B" w:rsidRDefault="007C5E6B" w:rsidP="007C5E6B">
      <w:pPr>
        <w:pStyle w:val="af4"/>
        <w:jc w:val="both"/>
        <w:rPr>
          <w:rFonts w:ascii="GHEA Grapalat" w:hAnsi="GHEA Grapalat"/>
          <w:i/>
          <w:sz w:val="20"/>
          <w:szCs w:val="20"/>
        </w:rPr>
      </w:pPr>
      <w:r>
        <w:rPr>
          <w:rFonts w:ascii="GHEA Grapalat" w:hAnsi="GHEA Grapalat"/>
          <w:i/>
          <w:sz w:val="20"/>
          <w:szCs w:val="20"/>
          <w:vertAlign w:val="superscript"/>
        </w:rPr>
        <w:t>16.1</w:t>
      </w:r>
      <w:r>
        <w:rPr>
          <w:rFonts w:ascii="GHEA Grapalat" w:hAnsi="GHEA Grapalat"/>
          <w:i/>
          <w:sz w:val="20"/>
          <w:szCs w:val="20"/>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2">
    <w:p w14:paraId="392B91C0" w14:textId="77777777" w:rsidR="007C5E6B" w:rsidRDefault="007C5E6B" w:rsidP="007C5E6B">
      <w:pPr>
        <w:pStyle w:val="af4"/>
        <w:jc w:val="both"/>
        <w:rPr>
          <w:rFonts w:ascii="GHEA Grapalat" w:hAnsi="GHEA Grapalat"/>
          <w:sz w:val="20"/>
          <w:szCs w:val="20"/>
        </w:rPr>
      </w:pPr>
      <w:r>
        <w:rPr>
          <w:rStyle w:val="af6"/>
          <w:sz w:val="20"/>
          <w:szCs w:val="20"/>
        </w:rPr>
        <w:t>17</w:t>
      </w:r>
      <w:r>
        <w:rPr>
          <w:rFonts w:ascii="GHEA Grapalat" w:hAnsi="GHEA Grapalat"/>
          <w:sz w:val="20"/>
          <w:szCs w:val="20"/>
        </w:rPr>
        <w:t xml:space="preserve"> </w:t>
      </w:r>
      <w:r>
        <w:rPr>
          <w:rFonts w:ascii="GHEA Grapalat" w:hAnsi="GHEA Grapalat"/>
          <w:i/>
          <w:sz w:val="20"/>
          <w:szCs w:val="20"/>
        </w:rPr>
        <w:t>Если ценовое предложение представлено Исполнителем без НДС, то при заключении договора слова "включая НДС" исключаются.</w:t>
      </w:r>
    </w:p>
  </w:footnote>
  <w:footnote w:id="13">
    <w:p w14:paraId="57833B6E" w14:textId="77777777" w:rsidR="007C5E6B" w:rsidRDefault="007C5E6B" w:rsidP="007C5E6B">
      <w:pPr>
        <w:pStyle w:val="af4"/>
        <w:jc w:val="both"/>
        <w:rPr>
          <w:rFonts w:ascii="GHEA Grapalat" w:hAnsi="GHEA Grapalat"/>
          <w:sz w:val="20"/>
          <w:szCs w:val="20"/>
        </w:rPr>
      </w:pPr>
      <w:r>
        <w:rPr>
          <w:rStyle w:val="af6"/>
          <w:sz w:val="20"/>
          <w:szCs w:val="20"/>
        </w:rPr>
        <w:t>18</w:t>
      </w:r>
      <w:r>
        <w:rPr>
          <w:rFonts w:ascii="GHEA Grapalat" w:hAnsi="GHEA Grapalat"/>
          <w:sz w:val="20"/>
          <w:szCs w:val="20"/>
        </w:rPr>
        <w:t xml:space="preserve"> </w:t>
      </w:r>
      <w:r>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14:paraId="608BCC24" w14:textId="77777777" w:rsidR="007C5E6B" w:rsidRDefault="007C5E6B" w:rsidP="007C5E6B">
      <w:pPr>
        <w:pStyle w:val="af4"/>
        <w:widowControl w:val="0"/>
        <w:jc w:val="both"/>
        <w:rPr>
          <w:rFonts w:ascii="GHEA Grapalat" w:hAnsi="GHEA Grapalat"/>
          <w:sz w:val="18"/>
          <w:szCs w:val="18"/>
          <w:lang w:val="hy-AM"/>
        </w:rPr>
      </w:pPr>
      <w:r>
        <w:rPr>
          <w:rFonts w:asciiTheme="minorHAnsi" w:hAnsiTheme="minorHAnsi"/>
          <w:sz w:val="20"/>
          <w:szCs w:val="20"/>
          <w:vertAlign w:val="superscript"/>
        </w:rPr>
        <w:t xml:space="preserve">18.1 </w:t>
      </w:r>
      <w:r>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Pr>
          <w:sz w:val="20"/>
          <w:szCs w:val="20"/>
          <w:lang w:val="hy-AM"/>
        </w:rPr>
        <w:t xml:space="preserve"> </w:t>
      </w:r>
      <w:r>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6E237178" w14:textId="77777777" w:rsidR="007C5E6B" w:rsidRDefault="007C5E6B" w:rsidP="007C5E6B">
      <w:pPr>
        <w:pStyle w:val="af4"/>
        <w:rPr>
          <w:rFonts w:asciiTheme="minorHAnsi" w:hAnsiTheme="minorHAnsi"/>
          <w:sz w:val="20"/>
          <w:szCs w:val="20"/>
        </w:rPr>
      </w:pPr>
    </w:p>
    <w:p w14:paraId="60C4F41D" w14:textId="77777777" w:rsidR="007C5E6B" w:rsidRDefault="007C5E6B" w:rsidP="007C5E6B">
      <w:pPr>
        <w:pStyle w:val="af4"/>
        <w:rPr>
          <w:rFonts w:asciiTheme="minorHAnsi" w:hAnsiTheme="minorHAnsi"/>
          <w:sz w:val="20"/>
          <w:szCs w:val="20"/>
        </w:rPr>
      </w:pPr>
      <w:r>
        <w:rPr>
          <w:rStyle w:val="af6"/>
          <w:sz w:val="20"/>
          <w:szCs w:val="20"/>
        </w:rPr>
        <w:t>19</w:t>
      </w:r>
      <w:r>
        <w:rPr>
          <w:sz w:val="20"/>
          <w:szCs w:val="20"/>
        </w:rPr>
        <w:t xml:space="preserve"> </w:t>
      </w:r>
      <w:r>
        <w:rPr>
          <w:rFonts w:ascii="GHEA Grapalat" w:hAnsi="GHEA Grapalat"/>
          <w:i/>
          <w:sz w:val="20"/>
          <w:szCs w:val="20"/>
        </w:rPr>
        <w:t>Абзац исключается, если услуги не являются услугами по ремонту автомобилей, устройств и оборудования</w:t>
      </w:r>
    </w:p>
    <w:p w14:paraId="7ED5EF8C" w14:textId="77777777" w:rsidR="007C5E6B" w:rsidRDefault="007C5E6B" w:rsidP="007C5E6B">
      <w:pPr>
        <w:pStyle w:val="af4"/>
        <w:rPr>
          <w:rFonts w:asciiTheme="minorHAnsi" w:hAnsiTheme="minorHAnsi"/>
          <w:sz w:val="20"/>
          <w:szCs w:val="20"/>
        </w:rPr>
      </w:pPr>
    </w:p>
  </w:footnote>
  <w:footnote w:id="15">
    <w:p w14:paraId="7053C717" w14:textId="77777777" w:rsidR="007C5E6B" w:rsidRDefault="007C5E6B" w:rsidP="007C5E6B">
      <w:pPr>
        <w:pStyle w:val="af4"/>
        <w:jc w:val="both"/>
        <w:rPr>
          <w:rFonts w:ascii="GHEA Grapalat" w:hAnsi="GHEA Grapalat"/>
          <w:i/>
          <w:sz w:val="20"/>
          <w:szCs w:val="20"/>
        </w:rPr>
      </w:pPr>
      <w:r>
        <w:rPr>
          <w:rStyle w:val="af6"/>
          <w:sz w:val="20"/>
          <w:szCs w:val="20"/>
        </w:rPr>
        <w:t>20</w:t>
      </w:r>
      <w:r>
        <w:rPr>
          <w:rFonts w:ascii="GHEA Grapalat" w:hAnsi="GHEA Grapalat"/>
          <w:sz w:val="20"/>
          <w:szCs w:val="20"/>
        </w:rPr>
        <w:t xml:space="preserve"> </w:t>
      </w:r>
      <w:r>
        <w:rPr>
          <w:rFonts w:ascii="GHEA Grapalat" w:hAnsi="GHEA Grapalat"/>
          <w:i/>
          <w:sz w:val="20"/>
          <w:szCs w:val="20"/>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5909B9A9" w14:textId="77777777" w:rsidR="007C5E6B" w:rsidRDefault="007C5E6B" w:rsidP="007C5E6B">
      <w:pPr>
        <w:pStyle w:val="af4"/>
        <w:jc w:val="both"/>
        <w:rPr>
          <w:rFonts w:ascii="GHEA Grapalat" w:hAnsi="GHEA Grapalat"/>
          <w:i/>
          <w:sz w:val="20"/>
          <w:szCs w:val="20"/>
        </w:rPr>
      </w:pPr>
      <w:r>
        <w:rPr>
          <w:rFonts w:ascii="GHEA Grapalat" w:hAnsi="GHEA Grapalat"/>
          <w:i/>
          <w:sz w:val="20"/>
          <w:szCs w:val="20"/>
        </w:rPr>
        <w:t>Если договор включает в себя больше одного лота, то штраф исчисляется в отношении общей цены, установленной договором на этот лот.</w:t>
      </w:r>
    </w:p>
    <w:p w14:paraId="65246F6B" w14:textId="77777777" w:rsidR="007C5E6B" w:rsidRDefault="007C5E6B" w:rsidP="007C5E6B">
      <w:pPr>
        <w:pStyle w:val="af4"/>
        <w:jc w:val="both"/>
        <w:rPr>
          <w:rFonts w:ascii="GHEA Grapalat" w:hAnsi="GHEA Grapalat"/>
          <w:i/>
          <w:sz w:val="20"/>
          <w:szCs w:val="20"/>
        </w:rPr>
      </w:pPr>
      <w:r>
        <w:rPr>
          <w:rFonts w:ascii="GHEA Grapalat" w:hAnsi="GHEA Grapalat"/>
          <w:i/>
          <w:sz w:val="20"/>
          <w:szCs w:val="20"/>
          <w:vertAlign w:val="superscript"/>
        </w:rPr>
        <w:t>20.1</w:t>
      </w:r>
      <w:r>
        <w:rPr>
          <w:rFonts w:ascii="GHEA Grapalat" w:hAnsi="GHEA Grapalat"/>
          <w:i/>
          <w:sz w:val="20"/>
          <w:szCs w:val="20"/>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1D352B5" w14:textId="77777777" w:rsidR="007C5E6B" w:rsidRDefault="007C5E6B" w:rsidP="007C5E6B">
      <w:pPr>
        <w:pStyle w:val="af4"/>
        <w:jc w:val="both"/>
        <w:rPr>
          <w:rFonts w:ascii="GHEA Grapalat" w:hAnsi="GHEA Grapalat"/>
          <w:sz w:val="20"/>
          <w:szCs w:val="20"/>
          <w:lang w:val="hy-AM"/>
        </w:rPr>
      </w:pPr>
      <w:r>
        <w:rPr>
          <w:rFonts w:ascii="GHEA Grapalat" w:hAnsi="GHEA Grapalat"/>
          <w:i/>
          <w:sz w:val="20"/>
          <w:szCs w:val="20"/>
        </w:rPr>
        <w:t>.</w:t>
      </w:r>
    </w:p>
    <w:tbl>
      <w:tblPr>
        <w:tblStyle w:val="aff2"/>
        <w:tblW w:w="0" w:type="auto"/>
        <w:tblLook w:val="04A0" w:firstRow="1" w:lastRow="0" w:firstColumn="1" w:lastColumn="0" w:noHBand="0" w:noVBand="1"/>
      </w:tblPr>
      <w:tblGrid>
        <w:gridCol w:w="2631"/>
        <w:gridCol w:w="2631"/>
        <w:gridCol w:w="2632"/>
      </w:tblGrid>
      <w:tr w:rsidR="007C5E6B" w14:paraId="7F44F615" w14:textId="77777777">
        <w:tc>
          <w:tcPr>
            <w:tcW w:w="2631" w:type="dxa"/>
            <w:tcBorders>
              <w:top w:val="single" w:sz="4" w:space="0" w:color="auto"/>
              <w:left w:val="single" w:sz="4" w:space="0" w:color="auto"/>
              <w:bottom w:val="single" w:sz="4" w:space="0" w:color="auto"/>
              <w:right w:val="single" w:sz="4" w:space="0" w:color="auto"/>
            </w:tcBorders>
            <w:hideMark/>
          </w:tcPr>
          <w:p w14:paraId="6318C6BD" w14:textId="77777777" w:rsidR="007C5E6B" w:rsidRDefault="007C5E6B">
            <w:pPr>
              <w:pStyle w:val="af4"/>
              <w:spacing w:line="360" w:lineRule="auto"/>
              <w:jc w:val="center"/>
              <w:rPr>
                <w:rFonts w:ascii="GHEA Grapalat" w:hAnsi="GHEA Grapalat"/>
                <w:i/>
                <w:sz w:val="16"/>
              </w:rPr>
            </w:pPr>
            <w:r>
              <w:rPr>
                <w:rFonts w:ascii="GHEA Grapalat" w:hAnsi="GHEA Grapalat"/>
                <w:i/>
                <w:sz w:val="16"/>
              </w:rPr>
              <w:t>N</w:t>
            </w:r>
          </w:p>
        </w:tc>
        <w:tc>
          <w:tcPr>
            <w:tcW w:w="2631" w:type="dxa"/>
            <w:tcBorders>
              <w:top w:val="single" w:sz="4" w:space="0" w:color="auto"/>
              <w:left w:val="single" w:sz="4" w:space="0" w:color="auto"/>
              <w:bottom w:val="single" w:sz="4" w:space="0" w:color="auto"/>
              <w:right w:val="single" w:sz="4" w:space="0" w:color="auto"/>
            </w:tcBorders>
            <w:hideMark/>
          </w:tcPr>
          <w:p w14:paraId="488D2A75" w14:textId="77777777" w:rsidR="007C5E6B" w:rsidRDefault="007C5E6B">
            <w:pPr>
              <w:pStyle w:val="af4"/>
              <w:spacing w:line="360" w:lineRule="auto"/>
              <w:jc w:val="center"/>
              <w:rPr>
                <w:rFonts w:ascii="GHEA Grapalat" w:hAnsi="GHEA Grapalat"/>
                <w:i/>
                <w:sz w:val="16"/>
                <w:szCs w:val="16"/>
                <w:u w:val="single"/>
              </w:rPr>
            </w:pPr>
            <w:r>
              <w:rPr>
                <w:rFonts w:ascii="GHEA Grapalat" w:hAnsi="GHEA Grapalat" w:cs="Sylfaen"/>
                <w:i/>
                <w:sz w:val="16"/>
                <w:szCs w:val="16"/>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6AA2B6A0" w14:textId="77777777" w:rsidR="007C5E6B" w:rsidRDefault="007C5E6B">
            <w:pPr>
              <w:pStyle w:val="af4"/>
              <w:spacing w:line="360" w:lineRule="auto"/>
              <w:jc w:val="center"/>
              <w:rPr>
                <w:rFonts w:ascii="GHEA Grapalat" w:hAnsi="GHEA Grapalat"/>
                <w:i/>
                <w:sz w:val="16"/>
                <w:szCs w:val="16"/>
                <w:u w:val="single"/>
              </w:rPr>
            </w:pPr>
            <w:r>
              <w:rPr>
                <w:rFonts w:ascii="GHEA Grapalat" w:hAnsi="GHEA Grapalat"/>
                <w:i/>
                <w:sz w:val="16"/>
                <w:szCs w:val="16"/>
                <w:u w:val="single"/>
                <w:lang w:val="en-US"/>
              </w:rPr>
              <w:t>О</w:t>
            </w:r>
            <w:proofErr w:type="spellStart"/>
            <w:r>
              <w:rPr>
                <w:rFonts w:ascii="GHEA Grapalat" w:hAnsi="GHEA Grapalat"/>
                <w:i/>
                <w:sz w:val="16"/>
                <w:szCs w:val="16"/>
                <w:u w:val="single"/>
              </w:rPr>
              <w:t>тветственност</w:t>
            </w:r>
            <w:proofErr w:type="spellEnd"/>
            <w:r>
              <w:rPr>
                <w:rFonts w:ascii="GHEA Grapalat" w:hAnsi="GHEA Grapalat"/>
                <w:i/>
                <w:sz w:val="16"/>
                <w:szCs w:val="16"/>
                <w:u w:val="single"/>
                <w:lang w:val="en-US"/>
              </w:rPr>
              <w:t>ь</w:t>
            </w:r>
          </w:p>
        </w:tc>
      </w:tr>
      <w:tr w:rsidR="007C5E6B" w14:paraId="022CE98A" w14:textId="77777777">
        <w:tc>
          <w:tcPr>
            <w:tcW w:w="2631" w:type="dxa"/>
            <w:tcBorders>
              <w:top w:val="single" w:sz="4" w:space="0" w:color="auto"/>
              <w:left w:val="single" w:sz="4" w:space="0" w:color="auto"/>
              <w:bottom w:val="single" w:sz="4" w:space="0" w:color="auto"/>
              <w:right w:val="single" w:sz="4" w:space="0" w:color="auto"/>
            </w:tcBorders>
          </w:tcPr>
          <w:p w14:paraId="13A17B4B" w14:textId="77777777" w:rsidR="007C5E6B" w:rsidRDefault="007C5E6B">
            <w:pPr>
              <w:pStyle w:val="af4"/>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3503A2DF" w14:textId="77777777" w:rsidR="007C5E6B" w:rsidRDefault="007C5E6B">
            <w:pPr>
              <w:pStyle w:val="af4"/>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678C0872" w14:textId="77777777" w:rsidR="007C5E6B" w:rsidRDefault="007C5E6B">
            <w:pPr>
              <w:pStyle w:val="af4"/>
              <w:spacing w:line="360" w:lineRule="auto"/>
              <w:jc w:val="center"/>
              <w:rPr>
                <w:rFonts w:ascii="GHEA Grapalat" w:hAnsi="GHEA Grapalat"/>
                <w:i/>
                <w:sz w:val="16"/>
              </w:rPr>
            </w:pPr>
          </w:p>
        </w:tc>
      </w:tr>
      <w:tr w:rsidR="007C5E6B" w14:paraId="66EAF018" w14:textId="77777777">
        <w:tc>
          <w:tcPr>
            <w:tcW w:w="2631" w:type="dxa"/>
            <w:tcBorders>
              <w:top w:val="single" w:sz="4" w:space="0" w:color="auto"/>
              <w:left w:val="single" w:sz="4" w:space="0" w:color="auto"/>
              <w:bottom w:val="single" w:sz="4" w:space="0" w:color="auto"/>
              <w:right w:val="single" w:sz="4" w:space="0" w:color="auto"/>
            </w:tcBorders>
          </w:tcPr>
          <w:p w14:paraId="10080ABC" w14:textId="77777777" w:rsidR="007C5E6B" w:rsidRDefault="007C5E6B">
            <w:pPr>
              <w:pStyle w:val="af4"/>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1F90793C" w14:textId="77777777" w:rsidR="007C5E6B" w:rsidRDefault="007C5E6B">
            <w:pPr>
              <w:pStyle w:val="af4"/>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0487C05A" w14:textId="77777777" w:rsidR="007C5E6B" w:rsidRDefault="007C5E6B">
            <w:pPr>
              <w:pStyle w:val="af4"/>
              <w:spacing w:line="360" w:lineRule="auto"/>
              <w:jc w:val="center"/>
              <w:rPr>
                <w:rFonts w:ascii="GHEA Grapalat" w:hAnsi="GHEA Grapalat"/>
                <w:i/>
                <w:sz w:val="16"/>
              </w:rPr>
            </w:pPr>
          </w:p>
        </w:tc>
      </w:tr>
      <w:tr w:rsidR="007C5E6B" w14:paraId="61A33F40" w14:textId="77777777">
        <w:tc>
          <w:tcPr>
            <w:tcW w:w="2631" w:type="dxa"/>
            <w:tcBorders>
              <w:top w:val="single" w:sz="4" w:space="0" w:color="auto"/>
              <w:left w:val="single" w:sz="4" w:space="0" w:color="auto"/>
              <w:bottom w:val="single" w:sz="4" w:space="0" w:color="auto"/>
              <w:right w:val="single" w:sz="4" w:space="0" w:color="auto"/>
            </w:tcBorders>
          </w:tcPr>
          <w:p w14:paraId="5E09B9C9" w14:textId="77777777" w:rsidR="007C5E6B" w:rsidRDefault="007C5E6B">
            <w:pPr>
              <w:pStyle w:val="af4"/>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36293188" w14:textId="77777777" w:rsidR="007C5E6B" w:rsidRDefault="007C5E6B">
            <w:pPr>
              <w:pStyle w:val="af4"/>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655DFC41" w14:textId="77777777" w:rsidR="007C5E6B" w:rsidRDefault="007C5E6B">
            <w:pPr>
              <w:pStyle w:val="af4"/>
              <w:spacing w:line="360" w:lineRule="auto"/>
              <w:jc w:val="center"/>
              <w:rPr>
                <w:rFonts w:ascii="GHEA Grapalat" w:hAnsi="GHEA Grapalat"/>
                <w:i/>
                <w:sz w:val="16"/>
              </w:rPr>
            </w:pPr>
          </w:p>
        </w:tc>
      </w:tr>
      <w:tr w:rsidR="007C5E6B" w14:paraId="1D600A60" w14:textId="77777777">
        <w:tc>
          <w:tcPr>
            <w:tcW w:w="2631" w:type="dxa"/>
            <w:tcBorders>
              <w:top w:val="single" w:sz="4" w:space="0" w:color="auto"/>
              <w:left w:val="single" w:sz="4" w:space="0" w:color="auto"/>
              <w:bottom w:val="single" w:sz="4" w:space="0" w:color="auto"/>
              <w:right w:val="single" w:sz="4" w:space="0" w:color="auto"/>
            </w:tcBorders>
          </w:tcPr>
          <w:p w14:paraId="4EBE5AD5" w14:textId="77777777" w:rsidR="007C5E6B" w:rsidRDefault="007C5E6B">
            <w:pPr>
              <w:pStyle w:val="af4"/>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77AF7C63" w14:textId="77777777" w:rsidR="007C5E6B" w:rsidRDefault="007C5E6B">
            <w:pPr>
              <w:pStyle w:val="af4"/>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2243C818" w14:textId="77777777" w:rsidR="007C5E6B" w:rsidRDefault="007C5E6B">
            <w:pPr>
              <w:pStyle w:val="af4"/>
              <w:spacing w:line="360" w:lineRule="auto"/>
              <w:jc w:val="center"/>
              <w:rPr>
                <w:rFonts w:ascii="GHEA Grapalat" w:hAnsi="GHEA Grapalat"/>
                <w:i/>
                <w:sz w:val="16"/>
              </w:rPr>
            </w:pPr>
          </w:p>
        </w:tc>
      </w:tr>
    </w:tbl>
    <w:p w14:paraId="087ACD8F" w14:textId="77777777" w:rsidR="007C5E6B" w:rsidRDefault="007C5E6B" w:rsidP="007C5E6B">
      <w:pPr>
        <w:pStyle w:val="af4"/>
        <w:jc w:val="both"/>
        <w:rPr>
          <w:rFonts w:ascii="GHEA Grapalat" w:hAnsi="GHEA Grapalat"/>
          <w:sz w:val="20"/>
          <w:szCs w:val="20"/>
          <w:lang w:val="hy-AM"/>
        </w:rPr>
      </w:pPr>
      <w:r>
        <w:rPr>
          <w:rFonts w:ascii="GHEA Grapalat" w:hAnsi="GHEA Grapalat"/>
          <w:i/>
          <w:sz w:val="20"/>
          <w:szCs w:val="20"/>
          <w:lang w:val="hy-AM"/>
        </w:rPr>
        <w:t>...» а в пункте 5.4 цифры "5.2 и 5.3" заменяются цифрами " 5.2, 5.3 и 5.5.1"</w:t>
      </w:r>
      <w:r>
        <w:rPr>
          <w:rFonts w:ascii="GHEA Grapalat" w:hAnsi="GHEA Grapalat"/>
          <w:i/>
          <w:sz w:val="20"/>
          <w:szCs w:val="20"/>
        </w:rPr>
        <w:t>.</w:t>
      </w:r>
    </w:p>
    <w:p w14:paraId="6A2CA1C4" w14:textId="77777777" w:rsidR="007C5E6B" w:rsidRDefault="007C5E6B" w:rsidP="007C5E6B">
      <w:pPr>
        <w:pStyle w:val="af4"/>
        <w:jc w:val="both"/>
        <w:rPr>
          <w:rFonts w:ascii="GHEA Grapalat" w:hAnsi="GHEA Grapalat"/>
          <w:sz w:val="20"/>
          <w:szCs w:val="20"/>
          <w:lang w:val="hy-AM"/>
        </w:rPr>
      </w:pPr>
    </w:p>
  </w:footnote>
  <w:footnote w:id="16">
    <w:p w14:paraId="4D46CC98" w14:textId="77777777" w:rsidR="007C5E6B" w:rsidRDefault="007C5E6B" w:rsidP="007C5E6B">
      <w:pPr>
        <w:pStyle w:val="af4"/>
        <w:jc w:val="both"/>
        <w:rPr>
          <w:rFonts w:ascii="GHEA Grapalat" w:hAnsi="GHEA Grapalat"/>
          <w:sz w:val="20"/>
          <w:szCs w:val="20"/>
        </w:rPr>
      </w:pPr>
      <w:r>
        <w:rPr>
          <w:rStyle w:val="af6"/>
          <w:sz w:val="20"/>
          <w:szCs w:val="20"/>
        </w:rPr>
        <w:t>21</w:t>
      </w:r>
      <w:r>
        <w:rPr>
          <w:rFonts w:ascii="GHEA Grapalat" w:hAnsi="GHEA Grapalat"/>
          <w:sz w:val="20"/>
          <w:szCs w:val="20"/>
        </w:rPr>
        <w:t xml:space="preserve"> </w:t>
      </w:r>
      <w:r>
        <w:rPr>
          <w:rFonts w:ascii="GHEA Grapalat" w:hAnsi="GHEA Grapalat"/>
          <w:i/>
          <w:sz w:val="20"/>
          <w:szCs w:val="20"/>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14:paraId="3023CEBE" w14:textId="77777777" w:rsidR="007C5E6B" w:rsidRDefault="007C5E6B" w:rsidP="007C5E6B">
      <w:pPr>
        <w:pStyle w:val="af4"/>
        <w:jc w:val="both"/>
        <w:rPr>
          <w:rFonts w:ascii="GHEA Grapalat" w:hAnsi="GHEA Grapalat"/>
          <w:sz w:val="20"/>
          <w:szCs w:val="20"/>
          <w:lang w:val="hy-AM"/>
        </w:rPr>
      </w:pPr>
      <w:r>
        <w:rPr>
          <w:rStyle w:val="af6"/>
          <w:sz w:val="20"/>
          <w:szCs w:val="20"/>
        </w:rPr>
        <w:t>22</w:t>
      </w:r>
      <w:r>
        <w:rPr>
          <w:rFonts w:ascii="GHEA Grapalat" w:hAnsi="GHEA Grapalat"/>
          <w:sz w:val="20"/>
          <w:szCs w:val="20"/>
        </w:rPr>
        <w:t xml:space="preserve"> </w:t>
      </w:r>
      <w:r>
        <w:rPr>
          <w:rFonts w:ascii="GHEA Grapalat" w:hAnsi="GHEA Grapalat"/>
          <w:i/>
          <w:sz w:val="20"/>
          <w:szCs w:val="20"/>
        </w:rPr>
        <w:t>Настоящий пункт исключается из договора, если договор не осуществляется посредством заключения агентского договора.</w:t>
      </w:r>
    </w:p>
  </w:footnote>
  <w:footnote w:id="18">
    <w:p w14:paraId="68BF1B99" w14:textId="77777777" w:rsidR="007C5E6B" w:rsidRDefault="007C5E6B" w:rsidP="007C5E6B">
      <w:pPr>
        <w:pStyle w:val="af4"/>
        <w:jc w:val="both"/>
        <w:rPr>
          <w:rFonts w:ascii="GHEA Grapalat" w:hAnsi="GHEA Grapalat"/>
          <w:sz w:val="20"/>
          <w:szCs w:val="20"/>
        </w:rPr>
      </w:pPr>
      <w:r>
        <w:rPr>
          <w:rStyle w:val="af6"/>
          <w:sz w:val="20"/>
          <w:szCs w:val="20"/>
        </w:rPr>
        <w:t>23</w:t>
      </w:r>
      <w:r>
        <w:rPr>
          <w:rFonts w:ascii="GHEA Grapalat" w:hAnsi="GHEA Grapalat"/>
          <w:sz w:val="20"/>
          <w:szCs w:val="20"/>
        </w:rPr>
        <w:t xml:space="preserve"> </w:t>
      </w:r>
      <w:r>
        <w:rPr>
          <w:rFonts w:ascii="GHEA Grapalat" w:hAnsi="GHEA Grapalat"/>
          <w:i/>
          <w:sz w:val="20"/>
          <w:szCs w:val="20"/>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14:paraId="0692AEDA" w14:textId="77777777" w:rsidR="007C5E6B" w:rsidRDefault="007C5E6B" w:rsidP="007C5E6B">
      <w:pPr>
        <w:pStyle w:val="af4"/>
        <w:jc w:val="both"/>
        <w:rPr>
          <w:rFonts w:ascii="Times Armenian" w:hAnsi="Times Armenian"/>
          <w:sz w:val="20"/>
          <w:szCs w:val="20"/>
        </w:rPr>
      </w:pPr>
      <w:r>
        <w:rPr>
          <w:rStyle w:val="af6"/>
          <w:sz w:val="20"/>
          <w:szCs w:val="20"/>
        </w:rPr>
        <w:t>*</w:t>
      </w:r>
      <w:r>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Pr>
          <w:rFonts w:ascii="GHEA Grapalat" w:eastAsiaTheme="minorEastAsia" w:hAnsi="GHEA Grapalat" w:cstheme="minorBidi"/>
          <w:i/>
          <w:sz w:val="22"/>
          <w:szCs w:val="22"/>
          <w:lang w:eastAsia="en-US" w:bidi="ar-SA"/>
        </w:rPr>
        <w:t>ускуг</w:t>
      </w:r>
      <w:proofErr w:type="spellEnd"/>
      <w:r>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Fonts w:ascii="GHEA Grapalat" w:hAnsi="GHEA Grapalat"/>
          <w:i/>
          <w:sz w:val="20"/>
          <w:szCs w:val="20"/>
        </w:rPr>
        <w:t>.</w:t>
      </w:r>
    </w:p>
  </w:footnote>
  <w:footnote w:id="20">
    <w:p w14:paraId="444A94BF" w14:textId="77777777" w:rsidR="007C5E6B" w:rsidRDefault="007C5E6B" w:rsidP="007C5E6B">
      <w:pPr>
        <w:pStyle w:val="af4"/>
        <w:jc w:val="both"/>
        <w:rPr>
          <w:sz w:val="20"/>
          <w:szCs w:val="20"/>
        </w:rPr>
      </w:pPr>
      <w:r>
        <w:rPr>
          <w:rStyle w:val="af6"/>
          <w:sz w:val="20"/>
          <w:szCs w:val="20"/>
        </w:rPr>
        <w:t>**</w:t>
      </w:r>
      <w:r>
        <w:rPr>
          <w:sz w:val="20"/>
          <w:szCs w:val="20"/>
        </w:rPr>
        <w:t xml:space="preserve"> </w:t>
      </w:r>
      <w:r>
        <w:rPr>
          <w:rFonts w:ascii="GHEA Grapalat" w:hAnsi="GHEA Grapalat"/>
          <w:i/>
          <w:sz w:val="20"/>
          <w:szCs w:val="20"/>
        </w:rPr>
        <w:t xml:space="preserve">Если договор заключается на основании части 6 статьи 15 Закона РА "О закупках", то в </w:t>
      </w:r>
      <w:r>
        <w:rPr>
          <w:rFonts w:ascii="GHEA Grapalat" w:hAnsi="GHEA Grapalat"/>
          <w:sz w:val="20"/>
          <w:szCs w:val="20"/>
        </w:rPr>
        <w:t xml:space="preserve">графе </w:t>
      </w:r>
      <w:r>
        <w:rPr>
          <w:rFonts w:ascii="GHEA Grapalat" w:hAnsi="GHEA Grapalat"/>
          <w:i/>
          <w:sz w:val="20"/>
          <w:szCs w:val="20"/>
        </w:rPr>
        <w:t xml:space="preserve">срок </w:t>
      </w:r>
      <w:r>
        <w:rPr>
          <w:rFonts w:ascii="GHEA Grapalat" w:hAnsi="GHEA Grapalat"/>
          <w:i/>
          <w:color w:val="000000" w:themeColor="text1"/>
          <w:sz w:val="22"/>
          <w:szCs w:val="22"/>
        </w:rPr>
        <w:t>устанавливается в календарных днях, а его</w:t>
      </w:r>
      <w:r>
        <w:rPr>
          <w:rFonts w:ascii="GHEA Grapalat" w:hAnsi="GHEA Grapalat"/>
          <w:i/>
          <w:sz w:val="20"/>
          <w:szCs w:val="20"/>
        </w:rPr>
        <w:t xml:space="preserve"> исчисление осуществляется со дня вступления в силу заключаемого между сторонами соглашения в случае </w:t>
      </w:r>
      <w:proofErr w:type="spellStart"/>
      <w:r>
        <w:rPr>
          <w:rFonts w:ascii="GHEA Grapalat" w:hAnsi="GHEA Grapalat"/>
          <w:i/>
          <w:sz w:val="20"/>
          <w:szCs w:val="20"/>
        </w:rPr>
        <w:t>предусмотрения</w:t>
      </w:r>
      <w:proofErr w:type="spellEnd"/>
      <w:r>
        <w:rPr>
          <w:rFonts w:ascii="GHEA Grapalat" w:hAnsi="GHEA Grapalat"/>
          <w:i/>
          <w:sz w:val="20"/>
          <w:szCs w:val="20"/>
        </w:rPr>
        <w:t xml:space="preserve"> финансовых средств.</w:t>
      </w:r>
    </w:p>
  </w:footnote>
  <w:footnote w:id="21">
    <w:p w14:paraId="7C393C06" w14:textId="77777777" w:rsidR="007C5E6B" w:rsidRDefault="007C5E6B" w:rsidP="007C5E6B">
      <w:pPr>
        <w:widowControl w:val="0"/>
        <w:spacing w:after="160" w:line="360" w:lineRule="auto"/>
        <w:jc w:val="both"/>
        <w:rPr>
          <w:rFonts w:ascii="GHEA Grapalat" w:hAnsi="GHEA Grapalat" w:cs="Sylfaen"/>
          <w:i/>
          <w:sz w:val="20"/>
          <w:szCs w:val="20"/>
        </w:rPr>
      </w:pPr>
      <w:r>
        <w:rPr>
          <w:rStyle w:val="af6"/>
          <w:sz w:val="20"/>
          <w:szCs w:val="20"/>
        </w:rPr>
        <w:t>*</w:t>
      </w:r>
      <w:r>
        <w:rPr>
          <w:sz w:val="20"/>
          <w:szCs w:val="20"/>
        </w:rPr>
        <w:t xml:space="preserve"> </w:t>
      </w:r>
      <w:r>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Pr>
          <w:rFonts w:ascii="GHEA Grapalat" w:hAnsi="GHEA Grapalat"/>
          <w:i/>
          <w:sz w:val="20"/>
          <w:szCs w:val="20"/>
        </w:rPr>
        <w:t>предусмотрения</w:t>
      </w:r>
      <w:proofErr w:type="spellEnd"/>
      <w:r>
        <w:rPr>
          <w:rFonts w:ascii="GHEA Grapalat" w:hAnsi="GHEA Grapalat"/>
          <w:i/>
          <w:sz w:val="20"/>
          <w:szCs w:val="20"/>
        </w:rPr>
        <w:t xml:space="preserve"> финансовых средств, в качестве его неотъемлемой части.</w:t>
      </w:r>
    </w:p>
    <w:p w14:paraId="3AC0ADD0" w14:textId="77777777" w:rsidR="007C5E6B" w:rsidRDefault="007C5E6B" w:rsidP="007C5E6B">
      <w:pPr>
        <w:pStyle w:val="af4"/>
        <w:jc w:val="both"/>
        <w:rPr>
          <w:rFonts w:ascii="Times Armenian" w:hAnsi="Times Armenian"/>
          <w:sz w:val="2"/>
          <w:szCs w:val="2"/>
        </w:rPr>
      </w:pPr>
    </w:p>
  </w:footnote>
  <w:footnote w:id="22">
    <w:p w14:paraId="0CD8D351" w14:textId="77777777" w:rsidR="007C5E6B" w:rsidRDefault="007C5E6B" w:rsidP="007C5E6B">
      <w:pPr>
        <w:pStyle w:val="af4"/>
        <w:jc w:val="both"/>
        <w:rPr>
          <w:sz w:val="20"/>
          <w:szCs w:val="20"/>
        </w:rPr>
      </w:pPr>
      <w:r>
        <w:rPr>
          <w:rStyle w:val="af6"/>
          <w:sz w:val="20"/>
          <w:szCs w:val="20"/>
        </w:rPr>
        <w:t>**</w:t>
      </w:r>
      <w:r>
        <w:rPr>
          <w:sz w:val="20"/>
          <w:szCs w:val="20"/>
        </w:rPr>
        <w:t xml:space="preserve"> </w:t>
      </w:r>
      <w:r>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 w:numId="35">
    <w:abstractNumId w:val="22"/>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4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5F36"/>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04B"/>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A06"/>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68"/>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CC3"/>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1C"/>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5B4"/>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36B"/>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2E6"/>
    <w:rsid w:val="0043641B"/>
    <w:rsid w:val="004365C0"/>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40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6E34"/>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5765"/>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7E6"/>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3E34"/>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B58"/>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2D9"/>
    <w:rsid w:val="007A7DEB"/>
    <w:rsid w:val="007A7EF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E6B"/>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0D9B"/>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1CE"/>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085"/>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67687"/>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2D9"/>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0AC"/>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BE6"/>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798"/>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0D6"/>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4E0C"/>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19E"/>
    <w:rsid w:val="00A8328A"/>
    <w:rsid w:val="00A839B0"/>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CBB"/>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29B9"/>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6C05"/>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118"/>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BBC"/>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687"/>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97B3E"/>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5F26"/>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C6CC2"/>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AFADC1"/>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qForma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qFormat/>
    <w:rsid w:val="00096865"/>
    <w:pPr>
      <w:spacing w:after="160" w:line="240" w:lineRule="exact"/>
    </w:pPr>
    <w:rPr>
      <w:rFonts w:ascii="Arial" w:hAnsi="Arial" w:cs="Arial"/>
      <w:sz w:val="20"/>
      <w:szCs w:val="20"/>
    </w:rPr>
  </w:style>
  <w:style w:type="paragraph" w:customStyle="1" w:styleId="norm">
    <w:name w:val="norm"/>
    <w:basedOn w:val="a"/>
    <w:qFormat/>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qFormat/>
    <w:rsid w:val="00051490"/>
    <w:pPr>
      <w:spacing w:after="160" w:line="240" w:lineRule="exact"/>
    </w:pPr>
    <w:rPr>
      <w:rFonts w:ascii="Verdana" w:hAnsi="Verdana"/>
      <w:sz w:val="20"/>
      <w:szCs w:val="20"/>
    </w:rPr>
  </w:style>
  <w:style w:type="paragraph" w:customStyle="1" w:styleId="Style2">
    <w:name w:val="Style2"/>
    <w:basedOn w:val="a"/>
    <w:qFormat/>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qFormat/>
    <w:rsid w:val="00536BFB"/>
    <w:pPr>
      <w:autoSpaceDE w:val="0"/>
      <w:autoSpaceDN w:val="0"/>
      <w:adjustRightInd w:val="0"/>
    </w:pPr>
    <w:rPr>
      <w:rFonts w:ascii="Times Armenian" w:hAnsi="Times Armenian"/>
    </w:rPr>
  </w:style>
  <w:style w:type="paragraph" w:customStyle="1" w:styleId="Normal2">
    <w:name w:val="Normal+2"/>
    <w:basedOn w:val="a"/>
    <w:next w:val="a"/>
    <w:qFormat/>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qFormat/>
    <w:rsid w:val="00536BFB"/>
    <w:pPr>
      <w:widowControl w:val="0"/>
      <w:adjustRightInd w:val="0"/>
      <w:spacing w:after="160" w:line="240" w:lineRule="exact"/>
    </w:pPr>
    <w:rPr>
      <w:sz w:val="20"/>
      <w:szCs w:val="20"/>
    </w:rPr>
  </w:style>
  <w:style w:type="paragraph" w:customStyle="1" w:styleId="xl63">
    <w:name w:val="xl63"/>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qFormat/>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qFormat/>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qFormat/>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qFormat/>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qFormat/>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qFormat/>
    <w:rsid w:val="00536BFB"/>
    <w:pPr>
      <w:spacing w:before="100" w:beforeAutospacing="1" w:after="100" w:afterAutospacing="1"/>
    </w:pPr>
    <w:rPr>
      <w:rFonts w:eastAsia="Arial Unicode MS"/>
      <w:sz w:val="16"/>
      <w:szCs w:val="16"/>
    </w:rPr>
  </w:style>
  <w:style w:type="paragraph" w:customStyle="1" w:styleId="font13">
    <w:name w:val="font13"/>
    <w:basedOn w:val="a"/>
    <w:qFormat/>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qFormat/>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qFormat/>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qFormat/>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paragraph" w:styleId="HTML">
    <w:name w:val="HTML Preformatted"/>
    <w:basedOn w:val="a"/>
    <w:link w:val="HTML0"/>
    <w:uiPriority w:val="99"/>
    <w:semiHidden/>
    <w:unhideWhenUsed/>
    <w:rsid w:val="007C5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7C5E6B"/>
    <w:rPr>
      <w:rFonts w:ascii="Courier New" w:hAnsi="Courier New" w:cs="Courier New"/>
      <w:lang w:val="en-US" w:eastAsia="en-US" w:bidi="ar-SA"/>
    </w:rPr>
  </w:style>
  <w:style w:type="character" w:customStyle="1" w:styleId="af9">
    <w:name w:val="Текст примечания Знак"/>
    <w:basedOn w:val="a0"/>
    <w:link w:val="af8"/>
    <w:semiHidden/>
    <w:locked/>
    <w:rsid w:val="007C5E6B"/>
    <w:rPr>
      <w:rFonts w:ascii="Times Armenian" w:hAnsi="Times Armenian"/>
    </w:rPr>
  </w:style>
  <w:style w:type="character" w:customStyle="1" w:styleId="afd">
    <w:name w:val="Текст концевой сноски Знак"/>
    <w:basedOn w:val="a0"/>
    <w:link w:val="afc"/>
    <w:semiHidden/>
    <w:locked/>
    <w:rsid w:val="007C5E6B"/>
    <w:rPr>
      <w:rFonts w:ascii="Times Armenian" w:hAnsi="Times Armenian"/>
    </w:rPr>
  </w:style>
  <w:style w:type="character" w:customStyle="1" w:styleId="12">
    <w:name w:val="Основной текст с отступом Знак1"/>
    <w:aliases w:val="Char Знак1,Char Char Char Char Знак1"/>
    <w:basedOn w:val="a0"/>
    <w:semiHidden/>
    <w:rsid w:val="007C5E6B"/>
    <w:rPr>
      <w:rFonts w:ascii="Arial AMU" w:hAnsi="Arial AMU" w:cs="Arial"/>
      <w:sz w:val="22"/>
    </w:rPr>
  </w:style>
  <w:style w:type="character" w:customStyle="1" w:styleId="aff0">
    <w:name w:val="Схема документа Знак"/>
    <w:basedOn w:val="a0"/>
    <w:link w:val="aff"/>
    <w:semiHidden/>
    <w:locked/>
    <w:rsid w:val="007C5E6B"/>
    <w:rPr>
      <w:rFonts w:ascii="Tahoma" w:hAnsi="Tahoma" w:cs="Tahoma"/>
      <w:shd w:val="clear" w:color="auto" w:fill="000080"/>
    </w:rPr>
  </w:style>
  <w:style w:type="character" w:customStyle="1" w:styleId="13">
    <w:name w:val="Текст примечания Знак1"/>
    <w:basedOn w:val="a0"/>
    <w:semiHidden/>
    <w:rsid w:val="007C5E6B"/>
  </w:style>
  <w:style w:type="character" w:customStyle="1" w:styleId="afb">
    <w:name w:val="Тема примечания Знак"/>
    <w:basedOn w:val="af9"/>
    <w:link w:val="afa"/>
    <w:semiHidden/>
    <w:locked/>
    <w:rsid w:val="007C5E6B"/>
    <w:rPr>
      <w:rFonts w:ascii="Times Armenian" w:hAnsi="Times Armenian"/>
      <w:b/>
      <w:bCs/>
    </w:rPr>
  </w:style>
  <w:style w:type="character" w:customStyle="1" w:styleId="71">
    <w:name w:val="Заголовок 7 Знак1"/>
    <w:basedOn w:val="a0"/>
    <w:semiHidden/>
    <w:rsid w:val="007C5E6B"/>
    <w:rPr>
      <w:rFonts w:asciiTheme="majorHAnsi" w:eastAsiaTheme="majorEastAsia" w:hAnsiTheme="majorHAnsi" w:cstheme="majorBidi"/>
      <w:i/>
      <w:iCs/>
      <w:color w:val="243F60" w:themeColor="accent1" w:themeShade="7F"/>
      <w:sz w:val="24"/>
      <w:szCs w:val="24"/>
    </w:rPr>
  </w:style>
  <w:style w:type="character" w:customStyle="1" w:styleId="81">
    <w:name w:val="Заголовок 8 Знак1"/>
    <w:basedOn w:val="a0"/>
    <w:semiHidden/>
    <w:rsid w:val="007C5E6B"/>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semiHidden/>
    <w:rsid w:val="007C5E6B"/>
    <w:rPr>
      <w:rFonts w:asciiTheme="majorHAnsi" w:eastAsiaTheme="majorEastAsia" w:hAnsiTheme="majorHAnsi" w:cstheme="majorBidi"/>
      <w:i/>
      <w:iCs/>
      <w:color w:val="272727" w:themeColor="text1" w:themeTint="D8"/>
      <w:sz w:val="21"/>
      <w:szCs w:val="21"/>
    </w:rPr>
  </w:style>
  <w:style w:type="character" w:customStyle="1" w:styleId="14">
    <w:name w:val="Нижний колонтитул Знак1"/>
    <w:basedOn w:val="a0"/>
    <w:uiPriority w:val="99"/>
    <w:semiHidden/>
    <w:rsid w:val="007C5E6B"/>
    <w:rPr>
      <w:sz w:val="24"/>
      <w:szCs w:val="24"/>
    </w:rPr>
  </w:style>
  <w:style w:type="character" w:customStyle="1" w:styleId="310">
    <w:name w:val="Основной текст с отступом 3 Знак1"/>
    <w:basedOn w:val="a0"/>
    <w:semiHidden/>
    <w:rsid w:val="007C5E6B"/>
    <w:rPr>
      <w:sz w:val="16"/>
      <w:szCs w:val="16"/>
    </w:rPr>
  </w:style>
  <w:style w:type="character" w:customStyle="1" w:styleId="210">
    <w:name w:val="Основной текст 2 Знак1"/>
    <w:basedOn w:val="a0"/>
    <w:semiHidden/>
    <w:rsid w:val="007C5E6B"/>
    <w:rPr>
      <w:sz w:val="24"/>
      <w:szCs w:val="24"/>
    </w:rPr>
  </w:style>
  <w:style w:type="character" w:customStyle="1" w:styleId="211">
    <w:name w:val="Основной текст с отступом 2 Знак1"/>
    <w:basedOn w:val="a0"/>
    <w:semiHidden/>
    <w:rsid w:val="007C5E6B"/>
    <w:rPr>
      <w:sz w:val="24"/>
      <w:szCs w:val="24"/>
    </w:rPr>
  </w:style>
  <w:style w:type="character" w:customStyle="1" w:styleId="15">
    <w:name w:val="Текст выноски Знак1"/>
    <w:basedOn w:val="a0"/>
    <w:semiHidden/>
    <w:rsid w:val="007C5E6B"/>
    <w:rPr>
      <w:rFonts w:ascii="Segoe UI" w:hAnsi="Segoe UI" w:cs="Segoe UI"/>
      <w:sz w:val="18"/>
      <w:szCs w:val="18"/>
    </w:rPr>
  </w:style>
  <w:style w:type="character" w:customStyle="1" w:styleId="16">
    <w:name w:val="Основной текст Знак1"/>
    <w:basedOn w:val="a0"/>
    <w:semiHidden/>
    <w:rsid w:val="007C5E6B"/>
    <w:rPr>
      <w:sz w:val="24"/>
      <w:szCs w:val="24"/>
    </w:rPr>
  </w:style>
  <w:style w:type="character" w:customStyle="1" w:styleId="17">
    <w:name w:val="Верхний колонтитул Знак1"/>
    <w:basedOn w:val="a0"/>
    <w:semiHidden/>
    <w:rsid w:val="007C5E6B"/>
    <w:rPr>
      <w:sz w:val="24"/>
      <w:szCs w:val="24"/>
    </w:rPr>
  </w:style>
  <w:style w:type="character" w:customStyle="1" w:styleId="311">
    <w:name w:val="Основной текст 3 Знак1"/>
    <w:basedOn w:val="a0"/>
    <w:semiHidden/>
    <w:rsid w:val="007C5E6B"/>
    <w:rPr>
      <w:sz w:val="16"/>
      <w:szCs w:val="16"/>
    </w:rPr>
  </w:style>
  <w:style w:type="character" w:customStyle="1" w:styleId="18">
    <w:name w:val="Заголовок Знак1"/>
    <w:basedOn w:val="a0"/>
    <w:rsid w:val="007C5E6B"/>
    <w:rPr>
      <w:rFonts w:asciiTheme="majorHAnsi" w:eastAsiaTheme="majorEastAsia" w:hAnsiTheme="majorHAnsi" w:cstheme="majorBidi"/>
      <w:spacing w:val="-10"/>
      <w:kern w:val="28"/>
      <w:sz w:val="56"/>
      <w:szCs w:val="56"/>
    </w:rPr>
  </w:style>
  <w:style w:type="character" w:customStyle="1" w:styleId="19">
    <w:name w:val="Текст сноски Знак1"/>
    <w:basedOn w:val="a0"/>
    <w:semiHidden/>
    <w:rsid w:val="007C5E6B"/>
  </w:style>
  <w:style w:type="character" w:customStyle="1" w:styleId="1a">
    <w:name w:val="Тема примечания Знак1"/>
    <w:basedOn w:val="13"/>
    <w:semiHidden/>
    <w:rsid w:val="007C5E6B"/>
    <w:rPr>
      <w:b/>
      <w:bCs/>
    </w:rPr>
  </w:style>
  <w:style w:type="character" w:customStyle="1" w:styleId="1b">
    <w:name w:val="Текст концевой сноски Знак1"/>
    <w:basedOn w:val="a0"/>
    <w:semiHidden/>
    <w:rsid w:val="007C5E6B"/>
  </w:style>
  <w:style w:type="character" w:customStyle="1" w:styleId="1c">
    <w:name w:val="Схема документа Знак1"/>
    <w:basedOn w:val="a0"/>
    <w:semiHidden/>
    <w:rsid w:val="007C5E6B"/>
    <w:rPr>
      <w:rFonts w:ascii="Segoe UI" w:hAnsi="Segoe UI" w:cs="Segoe UI"/>
      <w:sz w:val="16"/>
      <w:szCs w:val="16"/>
    </w:rPr>
  </w:style>
  <w:style w:type="character" w:customStyle="1" w:styleId="y2iqfc">
    <w:name w:val="y2iqfc"/>
    <w:basedOn w:val="a0"/>
    <w:rsid w:val="007C5E6B"/>
  </w:style>
  <w:style w:type="character" w:customStyle="1" w:styleId="anegp0gi0b9av8jahpyh">
    <w:name w:val="anegp0gi0b9av8jahpyh"/>
    <w:basedOn w:val="a0"/>
    <w:rsid w:val="00867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1786302">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322329">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129000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770070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A9A0B-5534-4365-A3CA-170E15AD4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74</Pages>
  <Words>14180</Words>
  <Characters>80826</Characters>
  <Application>Microsoft Office Word</Application>
  <DocSecurity>0</DocSecurity>
  <Lines>673</Lines>
  <Paragraphs>189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1709</cp:revision>
  <cp:lastPrinted>2018-02-16T07:12:00Z</cp:lastPrinted>
  <dcterms:created xsi:type="dcterms:W3CDTF">2019-10-28T07:04:00Z</dcterms:created>
  <dcterms:modified xsi:type="dcterms:W3CDTF">2026-02-27T10:12:00Z</dcterms:modified>
</cp:coreProperties>
</file>